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44"/>
          <w:szCs w:val="44"/>
          <w:lang w:val="en-SG" w:eastAsia="zh-CN"/>
        </w:rPr>
        <w:id w:val="942428"/>
        <w:docPartObj>
          <w:docPartGallery w:val="Cover Pages"/>
          <w:docPartUnique/>
        </w:docPartObj>
      </w:sdtPr>
      <w:sdtEndPr>
        <w:rPr>
          <w:rFonts w:asciiTheme="minorHAnsi" w:eastAsiaTheme="minorEastAsia" w:hAnsiTheme="minorHAnsi" w:cstheme="minorBidi"/>
          <w:sz w:val="22"/>
          <w:szCs w:val="22"/>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405"/>
          </w:tblGrid>
          <w:tr w:rsidR="0083124E">
            <w:sdt>
              <w:sdtPr>
                <w:rPr>
                  <w:rFonts w:asciiTheme="majorHAnsi" w:eastAsiaTheme="majorEastAsia" w:hAnsiTheme="majorHAnsi" w:cstheme="majorBidi"/>
                  <w:sz w:val="44"/>
                  <w:szCs w:val="44"/>
                  <w:lang w:val="en-SG" w:eastAsia="zh-CN"/>
                </w:rPr>
                <w:alias w:val="Company"/>
                <w:id w:val="13406915"/>
                <w:placeholder>
                  <w:docPart w:val="D5E72C8AABAB4A02A0D9CAAF69046A00"/>
                </w:placeholder>
                <w:dataBinding w:prefixMappings="xmlns:ns0='http://schemas.openxmlformats.org/officeDocument/2006/extended-properties'" w:xpath="/ns0:Properties[1]/ns0:Company[1]" w:storeItemID="{6668398D-A668-4E3E-A5EB-62B293D839F1}"/>
                <w:text/>
              </w:sdtPr>
              <w:sdtEndPr>
                <w:rPr>
                  <w:sz w:val="56"/>
                  <w:szCs w:val="56"/>
                  <w:lang w:val="en-US" w:eastAsia="en-US"/>
                </w:rPr>
              </w:sdtEndPr>
              <w:sdtContent>
                <w:tc>
                  <w:tcPr>
                    <w:tcW w:w="7672" w:type="dxa"/>
                    <w:tcMar>
                      <w:top w:w="216" w:type="dxa"/>
                      <w:left w:w="115" w:type="dxa"/>
                      <w:bottom w:w="216" w:type="dxa"/>
                      <w:right w:w="115" w:type="dxa"/>
                    </w:tcMar>
                  </w:tcPr>
                  <w:p w:rsidR="0083124E" w:rsidRPr="00656E6F" w:rsidRDefault="00F139F2" w:rsidP="00F139F2">
                    <w:pPr>
                      <w:pStyle w:val="NoSpacing"/>
                      <w:rPr>
                        <w:rFonts w:asciiTheme="majorHAnsi" w:eastAsiaTheme="majorEastAsia" w:hAnsiTheme="majorHAnsi" w:cstheme="majorBidi"/>
                        <w:sz w:val="44"/>
                        <w:szCs w:val="44"/>
                      </w:rPr>
                    </w:pPr>
                    <w:r w:rsidRPr="00656E6F">
                      <w:rPr>
                        <w:rFonts w:asciiTheme="majorHAnsi" w:eastAsiaTheme="majorEastAsia" w:hAnsiTheme="majorHAnsi" w:cstheme="majorBidi"/>
                        <w:sz w:val="56"/>
                        <w:szCs w:val="56"/>
                        <w:lang w:val="en-SG" w:eastAsia="zh-CN"/>
                      </w:rPr>
                      <w:t>Terence Lee’s PI, 1H</w:t>
                    </w:r>
                  </w:p>
                </w:tc>
              </w:sdtContent>
            </w:sdt>
          </w:tr>
          <w:tr w:rsidR="0083124E">
            <w:tc>
              <w:tcPr>
                <w:tcW w:w="7672" w:type="dxa"/>
              </w:tcPr>
              <w:sdt>
                <w:sdtPr>
                  <w:rPr>
                    <w:rFonts w:asciiTheme="majorHAnsi" w:eastAsiaTheme="majorEastAsia" w:hAnsiTheme="majorHAnsi" w:cstheme="majorBidi"/>
                    <w:color w:val="4F81BD" w:themeColor="accent1"/>
                    <w:sz w:val="80"/>
                    <w:szCs w:val="80"/>
                  </w:rPr>
                  <w:alias w:val="Title"/>
                  <w:id w:val="13406919"/>
                  <w:placeholder>
                    <w:docPart w:val="2737C44EE2334F158277CDC393AED83D"/>
                  </w:placeholder>
                  <w:dataBinding w:prefixMappings="xmlns:ns0='http://schemas.openxmlformats.org/package/2006/metadata/core-properties' xmlns:ns1='http://purl.org/dc/elements/1.1/'" w:xpath="/ns0:coreProperties[1]/ns1:title[1]" w:storeItemID="{6C3C8BC8-F283-45AE-878A-BAB7291924A1}"/>
                  <w:text/>
                </w:sdtPr>
                <w:sdtContent>
                  <w:p w:rsidR="0083124E" w:rsidRDefault="00C07777" w:rsidP="0083124E">
                    <w:pPr>
                      <w:pStyle w:val="NoSpacing"/>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lang w:val="en-SG"/>
                      </w:rPr>
                      <w:t>How</w:t>
                    </w:r>
                    <w:r w:rsidR="001D715F">
                      <w:rPr>
                        <w:rFonts w:asciiTheme="majorHAnsi" w:eastAsiaTheme="majorEastAsia" w:hAnsiTheme="majorHAnsi" w:cstheme="majorBidi"/>
                        <w:color w:val="4F81BD" w:themeColor="accent1"/>
                        <w:sz w:val="80"/>
                        <w:szCs w:val="80"/>
                        <w:lang w:val="en-SG"/>
                      </w:rPr>
                      <w:t xml:space="preserve"> addiction</w:t>
                    </w:r>
                    <w:r>
                      <w:rPr>
                        <w:rFonts w:asciiTheme="majorHAnsi" w:eastAsiaTheme="majorEastAsia" w:hAnsiTheme="majorHAnsi" w:cstheme="majorBidi"/>
                        <w:color w:val="4F81BD" w:themeColor="accent1"/>
                        <w:sz w:val="80"/>
                        <w:szCs w:val="80"/>
                        <w:lang w:val="en-SG"/>
                      </w:rPr>
                      <w:t xml:space="preserve"> to Facebook games</w:t>
                    </w:r>
                    <w:r w:rsidR="001D715F">
                      <w:rPr>
                        <w:rFonts w:asciiTheme="majorHAnsi" w:eastAsiaTheme="majorEastAsia" w:hAnsiTheme="majorHAnsi" w:cstheme="majorBidi"/>
                        <w:color w:val="4F81BD" w:themeColor="accent1"/>
                        <w:sz w:val="80"/>
                        <w:szCs w:val="80"/>
                        <w:lang w:val="en-SG"/>
                      </w:rPr>
                      <w:t xml:space="preserve"> affects RI Sec 2 students’ academic performances?</w:t>
                    </w:r>
                  </w:p>
                </w:sdtContent>
              </w:sdt>
            </w:tc>
          </w:tr>
          <w:tr w:rsidR="0083124E">
            <w:sdt>
              <w:sdtPr>
                <w:rPr>
                  <w:rFonts w:asciiTheme="majorHAnsi" w:eastAsiaTheme="majorEastAsia" w:hAnsiTheme="majorHAnsi" w:cstheme="majorBidi"/>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83124E" w:rsidRDefault="00F139F2" w:rsidP="00F139F2">
                    <w:pPr>
                      <w:pStyle w:val="NoSpacing"/>
                      <w:rPr>
                        <w:rFonts w:asciiTheme="majorHAnsi" w:eastAsiaTheme="majorEastAsia" w:hAnsiTheme="majorHAnsi" w:cstheme="majorBidi"/>
                      </w:rPr>
                    </w:pPr>
                    <w:r>
                      <w:rPr>
                        <w:rFonts w:asciiTheme="majorHAnsi" w:eastAsiaTheme="majorEastAsia" w:hAnsiTheme="majorHAnsi" w:cstheme="majorBidi"/>
                      </w:rPr>
                      <w:t>Preliminary Ideas</w:t>
                    </w:r>
                  </w:p>
                </w:tc>
              </w:sdtContent>
            </w:sdt>
          </w:tr>
        </w:tbl>
        <w:p w:rsidR="0083124E" w:rsidRDefault="0083124E"/>
        <w:p w:rsidR="0083124E" w:rsidRDefault="0083124E"/>
        <w:tbl>
          <w:tblPr>
            <w:tblpPr w:leftFromText="187" w:rightFromText="187" w:horzAnchor="margin" w:tblpXSpec="center" w:tblpYSpec="bottom"/>
            <w:tblW w:w="4000" w:type="pct"/>
            <w:tblLook w:val="04A0"/>
          </w:tblPr>
          <w:tblGrid>
            <w:gridCol w:w="7405"/>
          </w:tblGrid>
          <w:tr w:rsidR="0083124E">
            <w:tc>
              <w:tcPr>
                <w:tcW w:w="7672" w:type="dxa"/>
                <w:tcMar>
                  <w:top w:w="216" w:type="dxa"/>
                  <w:left w:w="115" w:type="dxa"/>
                  <w:bottom w:w="216" w:type="dxa"/>
                  <w:right w:w="115" w:type="dxa"/>
                </w:tcMar>
              </w:tcPr>
              <w:sdt>
                <w:sdtPr>
                  <w:rPr>
                    <w:color w:val="4F81BD" w:themeColor="accent1"/>
                  </w:rPr>
                  <w:alias w:val="Author"/>
                  <w:id w:val="13406928"/>
                  <w:dataBinding w:prefixMappings="xmlns:ns0='http://schemas.openxmlformats.org/package/2006/metadata/core-properties' xmlns:ns1='http://purl.org/dc/elements/1.1/'" w:xpath="/ns0:coreProperties[1]/ns1:creator[1]" w:storeItemID="{6C3C8BC8-F283-45AE-878A-BAB7291924A1}"/>
                  <w:text/>
                </w:sdtPr>
                <w:sdtContent>
                  <w:p w:rsidR="0083124E" w:rsidRDefault="00F139F2">
                    <w:pPr>
                      <w:pStyle w:val="NoSpacing"/>
                      <w:rPr>
                        <w:color w:val="4F81BD" w:themeColor="accent1"/>
                      </w:rPr>
                    </w:pPr>
                    <w:r>
                      <w:rPr>
                        <w:color w:val="4F81BD" w:themeColor="accent1"/>
                      </w:rPr>
                      <w:t>Ter</w:t>
                    </w:r>
                    <w:r>
                      <w:rPr>
                        <w:color w:val="4F81BD" w:themeColor="accent1"/>
                        <w:lang w:val="en-SG"/>
                      </w:rPr>
                      <w:t>ence Lee 1H</w:t>
                    </w:r>
                  </w:p>
                </w:sdtContent>
              </w:sdt>
              <w:sdt>
                <w:sdtPr>
                  <w:rPr>
                    <w:color w:val="4F81BD" w:themeColor="accent1"/>
                  </w:rPr>
                  <w:alias w:val="Date"/>
                  <w:id w:val="13406932"/>
                  <w:dataBinding w:prefixMappings="xmlns:ns0='http://schemas.microsoft.com/office/2006/coverPageProps'" w:xpath="/ns0:CoverPageProperties[1]/ns0:PublishDate[1]" w:storeItemID="{55AF091B-3C7A-41E3-B477-F2FDAA23CFDA}"/>
                  <w:date w:fullDate="2011-01-24T00:00:00Z">
                    <w:dateFormat w:val="M/d/yyyy"/>
                    <w:lid w:val="en-US"/>
                    <w:storeMappedDataAs w:val="dateTime"/>
                    <w:calendar w:val="gregorian"/>
                  </w:date>
                </w:sdtPr>
                <w:sdtContent>
                  <w:p w:rsidR="0083124E" w:rsidRDefault="00656E6F">
                    <w:pPr>
                      <w:pStyle w:val="NoSpacing"/>
                      <w:rPr>
                        <w:color w:val="4F81BD" w:themeColor="accent1"/>
                      </w:rPr>
                    </w:pPr>
                    <w:r>
                      <w:rPr>
                        <w:color w:val="4F81BD" w:themeColor="accent1"/>
                      </w:rPr>
                      <w:t>1/24/2011</w:t>
                    </w:r>
                  </w:p>
                </w:sdtContent>
              </w:sdt>
            </w:tc>
          </w:tr>
        </w:tbl>
        <w:p w:rsidR="0083124E" w:rsidRDefault="0083124E"/>
        <w:p w:rsidR="0083124E" w:rsidRDefault="0083124E">
          <w:r>
            <w:br w:type="page"/>
          </w:r>
        </w:p>
      </w:sdtContent>
    </w:sdt>
    <w:p w:rsidR="00D762C6" w:rsidRDefault="00082732">
      <w:pPr>
        <w:rPr>
          <w:sz w:val="48"/>
          <w:szCs w:val="48"/>
          <w:lang w:val="en-US"/>
        </w:rPr>
      </w:pPr>
      <w:r>
        <w:rPr>
          <w:sz w:val="48"/>
          <w:szCs w:val="48"/>
          <w:lang w:val="en-US"/>
        </w:rPr>
        <w:lastRenderedPageBreak/>
        <w:t>Topic: Social Networking-boon or bane?</w:t>
      </w:r>
    </w:p>
    <w:p w:rsidR="001D715F" w:rsidRDefault="001D715F" w:rsidP="001D715F">
      <w:pPr>
        <w:pStyle w:val="NoSpacing"/>
        <w:rPr>
          <w:rFonts w:asciiTheme="majorHAnsi" w:eastAsiaTheme="majorEastAsia" w:hAnsiTheme="majorHAnsi" w:cstheme="majorBidi"/>
          <w:color w:val="4F81BD" w:themeColor="accent1"/>
          <w:sz w:val="80"/>
          <w:szCs w:val="80"/>
        </w:rPr>
      </w:pPr>
      <w:r>
        <w:rPr>
          <w:sz w:val="48"/>
          <w:szCs w:val="48"/>
        </w:rPr>
        <w:t>Sub Topic:</w:t>
      </w:r>
      <w:r w:rsidRPr="001D715F">
        <w:rPr>
          <w:rFonts w:asciiTheme="majorHAnsi" w:eastAsiaTheme="majorEastAsia" w:hAnsiTheme="majorHAnsi" w:cstheme="majorBidi"/>
          <w:color w:val="4F81BD" w:themeColor="accent1"/>
          <w:sz w:val="80"/>
          <w:szCs w:val="80"/>
        </w:rPr>
        <w:t xml:space="preserve"> </w:t>
      </w:r>
      <w:sdt>
        <w:sdtPr>
          <w:rPr>
            <w:rFonts w:asciiTheme="majorHAnsi" w:eastAsiaTheme="majorEastAsia" w:hAnsiTheme="majorHAnsi" w:cs="Arial"/>
            <w:color w:val="000000" w:themeColor="text1"/>
            <w:sz w:val="40"/>
            <w:szCs w:val="40"/>
          </w:rPr>
          <w:alias w:val="Title"/>
          <w:id w:val="942432"/>
          <w:dataBinding w:prefixMappings="xmlns:ns0='http://schemas.openxmlformats.org/package/2006/metadata/core-properties' xmlns:ns1='http://purl.org/dc/elements/1.1/'" w:xpath="/ns0:coreProperties[1]/ns1:title[1]" w:storeItemID="{6C3C8BC8-F283-45AE-878A-BAB7291924A1}"/>
          <w:text/>
        </w:sdtPr>
        <w:sdtContent>
          <w:r w:rsidR="00C07777">
            <w:rPr>
              <w:rFonts w:asciiTheme="majorHAnsi" w:eastAsiaTheme="majorEastAsia" w:hAnsiTheme="majorHAnsi" w:cs="Arial"/>
              <w:color w:val="000000" w:themeColor="text1"/>
              <w:sz w:val="40"/>
              <w:szCs w:val="40"/>
              <w:lang w:val="en-SG"/>
            </w:rPr>
            <w:t>How addiction to Facebook games affects RI Sec 2 students’ academic performances?</w:t>
          </w:r>
        </w:sdtContent>
      </w:sdt>
    </w:p>
    <w:p w:rsidR="001D715F" w:rsidRDefault="001D715F">
      <w:pPr>
        <w:rPr>
          <w:sz w:val="48"/>
          <w:szCs w:val="48"/>
          <w:lang w:val="en-US"/>
        </w:rPr>
      </w:pPr>
    </w:p>
    <w:p w:rsidR="00082732" w:rsidRDefault="004A2574">
      <w:pPr>
        <w:rPr>
          <w:sz w:val="28"/>
          <w:szCs w:val="28"/>
        </w:rPr>
      </w:pPr>
      <w:r>
        <w:rPr>
          <w:sz w:val="28"/>
          <w:szCs w:val="28"/>
        </w:rPr>
        <w:t xml:space="preserve">In the past two to five years, as communication improve over the </w:t>
      </w:r>
      <w:r w:rsidR="00FE6FB5">
        <w:rPr>
          <w:sz w:val="28"/>
          <w:szCs w:val="28"/>
        </w:rPr>
        <w:t>years;</w:t>
      </w:r>
      <w:r>
        <w:rPr>
          <w:sz w:val="28"/>
          <w:szCs w:val="28"/>
        </w:rPr>
        <w:t xml:space="preserve"> </w:t>
      </w:r>
      <w:r w:rsidRPr="004A2574">
        <w:rPr>
          <w:sz w:val="28"/>
          <w:szCs w:val="28"/>
        </w:rPr>
        <w:t>we have seen a rise in the use of social networking sites</w:t>
      </w:r>
      <w:r>
        <w:rPr>
          <w:sz w:val="28"/>
          <w:szCs w:val="28"/>
        </w:rPr>
        <w:t xml:space="preserve">. </w:t>
      </w:r>
      <w:r w:rsidR="00DC3D5F">
        <w:rPr>
          <w:sz w:val="28"/>
          <w:szCs w:val="28"/>
        </w:rPr>
        <w:t>The popularity of social networking has increased drastically over the years as more and more of the younger generations remain in contact after school or work, either using computers or phones. Though it is convenient to communicate by using social networking at your fingertips, it brings along lots of problems without careful usage.</w:t>
      </w:r>
    </w:p>
    <w:p w:rsidR="006A010B" w:rsidRPr="00636F45" w:rsidRDefault="007A7712" w:rsidP="00636F45">
      <w:pPr>
        <w:spacing w:before="150" w:after="150"/>
        <w:ind w:left="150" w:right="150"/>
        <w:rPr>
          <w:rFonts w:ascii="Times New Roman" w:eastAsia="Times New Roman" w:hAnsi="Times New Roman" w:cs="Times New Roman"/>
          <w:color w:val="333333"/>
          <w:spacing w:val="30"/>
          <w:sz w:val="18"/>
          <w:szCs w:val="18"/>
        </w:rPr>
      </w:pPr>
      <w:r>
        <w:rPr>
          <w:sz w:val="28"/>
          <w:szCs w:val="28"/>
        </w:rPr>
        <w:t>For example, some of the teenagers are addicted to facebook and the problem is getting from bad to worse. The eff</w:t>
      </w:r>
      <w:r w:rsidR="0057386A">
        <w:rPr>
          <w:sz w:val="28"/>
          <w:szCs w:val="28"/>
        </w:rPr>
        <w:t>ects of addiction are declines in both academic performances and character conduct.</w:t>
      </w:r>
      <w:r w:rsidR="002112E1">
        <w:rPr>
          <w:sz w:val="28"/>
          <w:szCs w:val="28"/>
        </w:rPr>
        <w:t xml:space="preserve"> </w:t>
      </w:r>
      <w:r w:rsidR="0057386A">
        <w:rPr>
          <w:sz w:val="28"/>
          <w:szCs w:val="28"/>
        </w:rPr>
        <w:t xml:space="preserve"> </w:t>
      </w:r>
      <w:r w:rsidR="002112E1">
        <w:rPr>
          <w:sz w:val="28"/>
          <w:szCs w:val="28"/>
        </w:rPr>
        <w:t>Once they are addicted to social networking websites, they tend to neglect their school work and cannot find adequate time to revise for their subjects.</w:t>
      </w:r>
      <w:r w:rsidR="006A010B">
        <w:rPr>
          <w:sz w:val="28"/>
          <w:szCs w:val="28"/>
        </w:rPr>
        <w:t xml:space="preserve"> For ins</w:t>
      </w:r>
      <w:r w:rsidR="00636F45">
        <w:rPr>
          <w:sz w:val="28"/>
          <w:szCs w:val="28"/>
        </w:rPr>
        <w:t xml:space="preserve">tance, </w:t>
      </w:r>
      <w:r w:rsidR="00636F45" w:rsidRPr="00636F45">
        <w:rPr>
          <w:rFonts w:ascii="Times New Roman" w:eastAsia="Times New Roman" w:hAnsi="Times New Roman" w:cs="Times New Roman"/>
          <w:color w:val="333333"/>
          <w:spacing w:val="30"/>
          <w:sz w:val="18"/>
          <w:szCs w:val="18"/>
        </w:rPr>
        <w:t>(S.C., 2010</w:t>
      </w:r>
      <w:r w:rsidR="00222CDD" w:rsidRPr="00636F45">
        <w:rPr>
          <w:rFonts w:ascii="Times New Roman" w:eastAsia="Times New Roman" w:hAnsi="Times New Roman" w:cs="Times New Roman"/>
          <w:color w:val="333333"/>
          <w:spacing w:val="30"/>
          <w:sz w:val="18"/>
          <w:szCs w:val="18"/>
        </w:rPr>
        <w:t xml:space="preserve">) </w:t>
      </w:r>
      <w:r w:rsidR="00222CDD">
        <w:rPr>
          <w:sz w:val="28"/>
          <w:szCs w:val="28"/>
        </w:rPr>
        <w:t>argues</w:t>
      </w:r>
      <w:r w:rsidR="00636F45">
        <w:rPr>
          <w:sz w:val="28"/>
          <w:szCs w:val="28"/>
        </w:rPr>
        <w:t xml:space="preserve"> that they fail to hand in their homework on time and cannot complete their homework on time or to their standards.</w:t>
      </w:r>
      <w:r w:rsidR="006A010B">
        <w:rPr>
          <w:sz w:val="28"/>
          <w:szCs w:val="28"/>
        </w:rPr>
        <w:t xml:space="preserve"> Even if they allocate time for studying, they will find it hard to concentrate and to resist the temptation to connect to the internet. Therefore, the </w:t>
      </w:r>
      <w:r w:rsidR="00FE6FB5">
        <w:rPr>
          <w:sz w:val="28"/>
          <w:szCs w:val="28"/>
        </w:rPr>
        <w:t>worse</w:t>
      </w:r>
      <w:r w:rsidR="006A010B">
        <w:rPr>
          <w:sz w:val="28"/>
          <w:szCs w:val="28"/>
        </w:rPr>
        <w:t xml:space="preserve"> it gets, the lower the grades the teenager will receive. </w:t>
      </w:r>
    </w:p>
    <w:p w:rsidR="00DC3D5F" w:rsidRDefault="00C07777">
      <w:pPr>
        <w:rPr>
          <w:sz w:val="28"/>
          <w:szCs w:val="28"/>
        </w:rPr>
      </w:pPr>
      <w:r>
        <w:rPr>
          <w:sz w:val="28"/>
          <w:szCs w:val="28"/>
        </w:rPr>
        <w:t>Thus I think that finding the cause of the addiction can allow us to curb Facebook addiction of Sec 2 RI students.</w:t>
      </w:r>
    </w:p>
    <w:p w:rsidR="00DC3D5F" w:rsidRDefault="006664FC">
      <w:r w:rsidRPr="006664FC">
        <w:rPr>
          <w:rFonts w:cs="Arial"/>
          <w:color w:val="000000"/>
          <w:sz w:val="28"/>
          <w:szCs w:val="28"/>
        </w:rPr>
        <w:br/>
      </w:r>
      <w:r w:rsidR="00DB6B41">
        <w:rPr>
          <w:rFonts w:cs="Arial"/>
          <w:color w:val="000000"/>
          <w:sz w:val="28"/>
          <w:szCs w:val="28"/>
        </w:rPr>
        <w:t>Sources:</w:t>
      </w:r>
      <w:r w:rsidR="00263016" w:rsidRPr="00263016">
        <w:t xml:space="preserve"> </w:t>
      </w:r>
    </w:p>
    <w:p w:rsidR="00263016" w:rsidRDefault="00263016" w:rsidP="00263016">
      <w:pPr>
        <w:rPr>
          <w:color w:val="333333"/>
          <w:spacing w:val="30"/>
          <w:sz w:val="18"/>
          <w:szCs w:val="18"/>
        </w:rPr>
      </w:pPr>
      <w:proofErr w:type="gramStart"/>
      <w:r>
        <w:rPr>
          <w:color w:val="333333"/>
          <w:spacing w:val="30"/>
          <w:sz w:val="18"/>
          <w:szCs w:val="18"/>
        </w:rPr>
        <w:t>Hanny, A. (n.d.).</w:t>
      </w:r>
      <w:proofErr w:type="gramEnd"/>
      <w:r>
        <w:rPr>
          <w:color w:val="333333"/>
          <w:spacing w:val="30"/>
          <w:sz w:val="18"/>
          <w:szCs w:val="18"/>
        </w:rPr>
        <w:t xml:space="preserve"> </w:t>
      </w:r>
      <w:proofErr w:type="gramStart"/>
      <w:r>
        <w:rPr>
          <w:i/>
          <w:iCs/>
          <w:color w:val="333333"/>
          <w:spacing w:val="30"/>
          <w:sz w:val="18"/>
          <w:szCs w:val="18"/>
        </w:rPr>
        <w:t>Negative side of social networking</w:t>
      </w:r>
      <w:r>
        <w:rPr>
          <w:color w:val="333333"/>
          <w:spacing w:val="30"/>
          <w:sz w:val="18"/>
          <w:szCs w:val="18"/>
        </w:rPr>
        <w:t>.</w:t>
      </w:r>
      <w:proofErr w:type="gramEnd"/>
      <w:r>
        <w:rPr>
          <w:color w:val="333333"/>
          <w:spacing w:val="30"/>
          <w:sz w:val="18"/>
          <w:szCs w:val="18"/>
        </w:rPr>
        <w:t xml:space="preserve"> Retrieved from </w:t>
      </w:r>
    </w:p>
    <w:p w:rsidR="00263016" w:rsidRDefault="00260DCC" w:rsidP="00263016">
      <w:pPr>
        <w:ind w:firstLine="720"/>
        <w:rPr>
          <w:color w:val="333333"/>
          <w:spacing w:val="30"/>
          <w:sz w:val="18"/>
          <w:szCs w:val="18"/>
        </w:rPr>
      </w:pPr>
      <w:hyperlink r:id="rId6" w:history="1">
        <w:r w:rsidR="00263016" w:rsidRPr="002E4B75">
          <w:rPr>
            <w:rStyle w:val="Hyperlink"/>
            <w:spacing w:val="30"/>
            <w:sz w:val="18"/>
            <w:szCs w:val="18"/>
          </w:rPr>
          <w:t>http://www.helium.com/items/1631213-negatives-of-social-networking</w:t>
        </w:r>
      </w:hyperlink>
    </w:p>
    <w:p w:rsidR="00636F45" w:rsidRDefault="00636F45" w:rsidP="00636F45">
      <w:pPr>
        <w:rPr>
          <w:i/>
          <w:iCs/>
          <w:color w:val="333333"/>
          <w:spacing w:val="30"/>
          <w:sz w:val="18"/>
          <w:szCs w:val="18"/>
        </w:rPr>
      </w:pPr>
      <w:r>
        <w:rPr>
          <w:color w:val="333333"/>
          <w:spacing w:val="30"/>
          <w:sz w:val="18"/>
          <w:szCs w:val="18"/>
        </w:rPr>
        <w:t xml:space="preserve">S.C., Muppala. (2010, November 22). </w:t>
      </w:r>
      <w:r>
        <w:rPr>
          <w:i/>
          <w:iCs/>
          <w:color w:val="333333"/>
          <w:spacing w:val="30"/>
          <w:sz w:val="18"/>
          <w:szCs w:val="18"/>
        </w:rPr>
        <w:t xml:space="preserve">, they tend to neglect their school work and </w:t>
      </w:r>
    </w:p>
    <w:p w:rsidR="00636F45" w:rsidRDefault="00636F45" w:rsidP="00636F45">
      <w:pPr>
        <w:ind w:left="720"/>
        <w:rPr>
          <w:color w:val="333333"/>
          <w:spacing w:val="30"/>
          <w:sz w:val="18"/>
          <w:szCs w:val="18"/>
        </w:rPr>
      </w:pPr>
      <w:r>
        <w:rPr>
          <w:i/>
          <w:iCs/>
          <w:color w:val="333333"/>
          <w:spacing w:val="30"/>
          <w:sz w:val="18"/>
          <w:szCs w:val="18"/>
        </w:rPr>
        <w:t xml:space="preserve">Cannot find adequate time to revise for their subjects. </w:t>
      </w:r>
      <w:r>
        <w:rPr>
          <w:color w:val="333333"/>
          <w:spacing w:val="30"/>
          <w:sz w:val="18"/>
          <w:szCs w:val="18"/>
        </w:rPr>
        <w:t>. Retrieved from http://www.medindia.net/news/Social-Networking-Sites-are-Distracting-Children-and-Affecting-Academic-Performance-77051-1.htm</w:t>
      </w:r>
    </w:p>
    <w:p w:rsidR="00636F45" w:rsidRDefault="00636F45" w:rsidP="00636F45">
      <w:pPr>
        <w:rPr>
          <w:color w:val="333333"/>
          <w:spacing w:val="30"/>
          <w:sz w:val="18"/>
          <w:szCs w:val="18"/>
        </w:rPr>
      </w:pPr>
    </w:p>
    <w:p w:rsidR="00263016" w:rsidRDefault="00263016" w:rsidP="00263016">
      <w:pPr>
        <w:rPr>
          <w:rFonts w:cs="Arial"/>
          <w:color w:val="000000"/>
          <w:sz w:val="28"/>
          <w:szCs w:val="28"/>
        </w:rPr>
      </w:pPr>
    </w:p>
    <w:p w:rsidR="00982ED9" w:rsidRDefault="00982ED9">
      <w:pPr>
        <w:rPr>
          <w:rFonts w:cs="Arial"/>
          <w:color w:val="000000"/>
          <w:sz w:val="28"/>
          <w:szCs w:val="28"/>
        </w:rPr>
      </w:pPr>
    </w:p>
    <w:p w:rsidR="00DB6B41" w:rsidRPr="006664FC" w:rsidRDefault="00DB6B41">
      <w:pPr>
        <w:rPr>
          <w:sz w:val="28"/>
          <w:szCs w:val="28"/>
        </w:rPr>
      </w:pPr>
    </w:p>
    <w:p w:rsidR="00222CDD" w:rsidRDefault="00222CDD" w:rsidP="00222CDD">
      <w:pPr>
        <w:rPr>
          <w:sz w:val="48"/>
          <w:szCs w:val="48"/>
          <w:lang w:val="en-US"/>
        </w:rPr>
      </w:pPr>
      <w:r>
        <w:rPr>
          <w:sz w:val="48"/>
          <w:szCs w:val="48"/>
          <w:lang w:val="en-US"/>
        </w:rPr>
        <w:t>Topic: Social Networking-boon or bane?</w:t>
      </w:r>
    </w:p>
    <w:p w:rsidR="00222CDD" w:rsidRDefault="00222CDD" w:rsidP="00222CDD">
      <w:pPr>
        <w:rPr>
          <w:sz w:val="28"/>
          <w:szCs w:val="28"/>
          <w:lang w:val="en-US"/>
        </w:rPr>
      </w:pPr>
      <w:r>
        <w:rPr>
          <w:sz w:val="28"/>
          <w:szCs w:val="28"/>
          <w:lang w:val="en-US"/>
        </w:rPr>
        <w:t xml:space="preserve">Preliminary idea: The study of RI students’ addiction to social networking; how does </w:t>
      </w:r>
      <w:r w:rsidR="001D715F">
        <w:rPr>
          <w:sz w:val="28"/>
          <w:szCs w:val="28"/>
          <w:lang w:val="en-US"/>
        </w:rPr>
        <w:t>facebook addiction affect RI sec 2 students’ academic performances</w:t>
      </w:r>
      <w:r>
        <w:rPr>
          <w:sz w:val="28"/>
          <w:szCs w:val="28"/>
          <w:lang w:val="en-US"/>
        </w:rPr>
        <w:t>?</w:t>
      </w:r>
    </w:p>
    <w:p w:rsidR="00222CDD" w:rsidRPr="00412B8B" w:rsidRDefault="00222CDD" w:rsidP="00222CDD">
      <w:pPr>
        <w:pStyle w:val="ListParagraph"/>
        <w:numPr>
          <w:ilvl w:val="0"/>
          <w:numId w:val="1"/>
        </w:numPr>
        <w:rPr>
          <w:sz w:val="28"/>
          <w:szCs w:val="28"/>
        </w:rPr>
      </w:pPr>
      <w:r w:rsidRPr="00412B8B">
        <w:rPr>
          <w:sz w:val="28"/>
          <w:szCs w:val="28"/>
        </w:rPr>
        <w:t>Framing your research topic</w:t>
      </w:r>
    </w:p>
    <w:p w:rsidR="00222CDD" w:rsidRPr="00C07777" w:rsidRDefault="00222CDD" w:rsidP="00C07777">
      <w:pPr>
        <w:pStyle w:val="ListParagraph"/>
        <w:numPr>
          <w:ilvl w:val="0"/>
          <w:numId w:val="4"/>
        </w:numPr>
        <w:rPr>
          <w:sz w:val="28"/>
          <w:szCs w:val="28"/>
        </w:rPr>
      </w:pPr>
      <w:r w:rsidRPr="00C07777">
        <w:rPr>
          <w:sz w:val="28"/>
          <w:szCs w:val="28"/>
        </w:rPr>
        <w:t>Normally, students get addicted to facebook because</w:t>
      </w:r>
      <w:r w:rsidRPr="00C07777">
        <w:rPr>
          <w:color w:val="000000"/>
          <w:sz w:val="28"/>
          <w:szCs w:val="28"/>
        </w:rPr>
        <w:t xml:space="preserve"> many people find Facebook addicting due to the applications and games, and the fact that they can keep in contact with friends from all around the world. </w:t>
      </w:r>
      <w:r w:rsidRPr="00C07777">
        <w:rPr>
          <w:sz w:val="28"/>
          <w:szCs w:val="28"/>
        </w:rPr>
        <w:t xml:space="preserve">Once they are addicted to facebook; they tend to neglect their school work and cannot find adequate time to revise for their subjects. </w:t>
      </w:r>
    </w:p>
    <w:p w:rsidR="00222CDD" w:rsidRDefault="00C07777" w:rsidP="00222CDD">
      <w:pPr>
        <w:rPr>
          <w:rFonts w:cs="Arial"/>
          <w:color w:val="000000"/>
          <w:sz w:val="28"/>
          <w:szCs w:val="28"/>
        </w:rPr>
      </w:pPr>
      <w:r>
        <w:rPr>
          <w:rFonts w:cs="Arial"/>
          <w:color w:val="000000"/>
          <w:sz w:val="28"/>
          <w:szCs w:val="28"/>
        </w:rPr>
        <w:t xml:space="preserve">c) </w:t>
      </w:r>
      <w:r w:rsidR="00222CDD" w:rsidRPr="006664FC">
        <w:rPr>
          <w:rFonts w:cs="Arial"/>
          <w:color w:val="000000"/>
          <w:sz w:val="28"/>
          <w:szCs w:val="28"/>
        </w:rPr>
        <w:t>Parents can help curb</w:t>
      </w:r>
      <w:r w:rsidR="00222CDD">
        <w:rPr>
          <w:rFonts w:cs="Arial"/>
          <w:color w:val="000000"/>
          <w:sz w:val="28"/>
          <w:szCs w:val="28"/>
        </w:rPr>
        <w:t xml:space="preserve"> a student</w:t>
      </w:r>
      <w:r w:rsidR="00222CDD" w:rsidRPr="006664FC">
        <w:rPr>
          <w:rFonts w:cs="Arial"/>
          <w:color w:val="000000"/>
          <w:sz w:val="28"/>
          <w:szCs w:val="28"/>
        </w:rPr>
        <w:t>'s Faceb</w:t>
      </w:r>
      <w:r w:rsidR="00222CDD">
        <w:rPr>
          <w:rFonts w:cs="Arial"/>
          <w:color w:val="000000"/>
          <w:sz w:val="28"/>
          <w:szCs w:val="28"/>
        </w:rPr>
        <w:t>ook addiction by blocking access to certain websites</w:t>
      </w:r>
      <w:r w:rsidR="00222CDD" w:rsidRPr="006664FC">
        <w:rPr>
          <w:rFonts w:cs="Arial"/>
          <w:color w:val="000000"/>
          <w:sz w:val="28"/>
          <w:szCs w:val="28"/>
        </w:rPr>
        <w:t>. There are</w:t>
      </w:r>
      <w:r w:rsidR="00222CDD">
        <w:rPr>
          <w:rFonts w:cs="Arial"/>
          <w:color w:val="000000"/>
          <w:sz w:val="28"/>
          <w:szCs w:val="28"/>
        </w:rPr>
        <w:t xml:space="preserve"> also</w:t>
      </w:r>
      <w:r w:rsidR="00222CDD" w:rsidRPr="006664FC">
        <w:rPr>
          <w:rFonts w:cs="Arial"/>
          <w:color w:val="000000"/>
          <w:sz w:val="28"/>
          <w:szCs w:val="28"/>
        </w:rPr>
        <w:t xml:space="preserve"> parent software that can monitor a child's use of a </w:t>
      </w:r>
      <w:r w:rsidR="00222CDD">
        <w:rPr>
          <w:rFonts w:cs="Arial"/>
          <w:color w:val="000000"/>
          <w:sz w:val="28"/>
          <w:szCs w:val="28"/>
        </w:rPr>
        <w:t>website and how much time a student</w:t>
      </w:r>
      <w:r w:rsidR="00222CDD" w:rsidRPr="006664FC">
        <w:rPr>
          <w:rFonts w:cs="Arial"/>
          <w:color w:val="000000"/>
          <w:sz w:val="28"/>
          <w:szCs w:val="28"/>
        </w:rPr>
        <w:t xml:space="preserve"> has spent there.</w:t>
      </w:r>
      <w:r w:rsidR="00222CDD">
        <w:rPr>
          <w:rFonts w:cs="Arial"/>
          <w:color w:val="000000"/>
          <w:sz w:val="28"/>
          <w:szCs w:val="28"/>
        </w:rPr>
        <w:t xml:space="preserve"> </w:t>
      </w:r>
    </w:p>
    <w:p w:rsidR="00222CDD" w:rsidRPr="00412B8B" w:rsidRDefault="00222CDD" w:rsidP="00222CDD">
      <w:pPr>
        <w:rPr>
          <w:rFonts w:cs="Arial"/>
          <w:color w:val="000000"/>
          <w:sz w:val="28"/>
          <w:szCs w:val="28"/>
        </w:rPr>
      </w:pPr>
      <w:r>
        <w:rPr>
          <w:rFonts w:cs="Arial"/>
          <w:color w:val="000000"/>
          <w:sz w:val="28"/>
          <w:szCs w:val="28"/>
        </w:rPr>
        <w:t>2.</w:t>
      </w:r>
      <w:r w:rsidRPr="00412B8B">
        <w:rPr>
          <w:rFonts w:cs="Arial"/>
          <w:color w:val="000000"/>
          <w:sz w:val="28"/>
          <w:szCs w:val="28"/>
        </w:rPr>
        <w:t xml:space="preserve"> Reasons for choice of this topic:</w:t>
      </w:r>
    </w:p>
    <w:p w:rsidR="00222CDD" w:rsidRDefault="00C07777" w:rsidP="00222CDD">
      <w:pPr>
        <w:rPr>
          <w:rFonts w:cs="Arial"/>
          <w:color w:val="000000"/>
          <w:sz w:val="28"/>
          <w:szCs w:val="28"/>
        </w:rPr>
      </w:pPr>
      <w:r>
        <w:rPr>
          <w:rFonts w:cs="Arial"/>
          <w:color w:val="000000"/>
          <w:sz w:val="28"/>
          <w:szCs w:val="28"/>
        </w:rPr>
        <w:t xml:space="preserve">A) </w:t>
      </w:r>
      <w:r w:rsidR="00222CDD">
        <w:rPr>
          <w:rFonts w:cs="Arial"/>
          <w:color w:val="000000"/>
          <w:sz w:val="28"/>
          <w:szCs w:val="28"/>
        </w:rPr>
        <w:t>I have chosen this topic as it is significant to students. By writing</w:t>
      </w:r>
      <w:r>
        <w:rPr>
          <w:rFonts w:cs="Arial"/>
          <w:color w:val="000000"/>
          <w:sz w:val="28"/>
          <w:szCs w:val="28"/>
        </w:rPr>
        <w:t xml:space="preserve"> this topic will allow students </w:t>
      </w:r>
      <w:r w:rsidR="00222CDD">
        <w:rPr>
          <w:rFonts w:cs="Arial"/>
          <w:color w:val="000000"/>
          <w:sz w:val="28"/>
          <w:szCs w:val="28"/>
        </w:rPr>
        <w:t>to know the negative effects of addiction to prevent them to</w:t>
      </w:r>
      <w:r>
        <w:rPr>
          <w:rFonts w:cs="Arial"/>
          <w:color w:val="000000"/>
          <w:sz w:val="28"/>
          <w:szCs w:val="28"/>
        </w:rPr>
        <w:t xml:space="preserve"> be</w:t>
      </w:r>
      <w:r w:rsidR="00222CDD">
        <w:rPr>
          <w:rFonts w:cs="Arial"/>
          <w:color w:val="000000"/>
          <w:sz w:val="28"/>
          <w:szCs w:val="28"/>
        </w:rPr>
        <w:t xml:space="preserve"> obsess</w:t>
      </w:r>
      <w:r>
        <w:rPr>
          <w:rFonts w:cs="Arial"/>
          <w:color w:val="000000"/>
          <w:sz w:val="28"/>
          <w:szCs w:val="28"/>
        </w:rPr>
        <w:t>ed</w:t>
      </w:r>
      <w:r w:rsidR="00222CDD">
        <w:rPr>
          <w:rFonts w:cs="Arial"/>
          <w:color w:val="000000"/>
          <w:sz w:val="28"/>
          <w:szCs w:val="28"/>
        </w:rPr>
        <w:t xml:space="preserve"> in social networking.</w:t>
      </w:r>
    </w:p>
    <w:p w:rsidR="00C07777" w:rsidRDefault="00C07777" w:rsidP="00222CDD">
      <w:pPr>
        <w:rPr>
          <w:rFonts w:cs="Arial"/>
          <w:color w:val="000000"/>
          <w:sz w:val="28"/>
          <w:szCs w:val="28"/>
        </w:rPr>
      </w:pPr>
      <w:r>
        <w:rPr>
          <w:rFonts w:cs="Arial"/>
          <w:color w:val="000000"/>
          <w:sz w:val="28"/>
          <w:szCs w:val="28"/>
        </w:rPr>
        <w:t xml:space="preserve">B) </w:t>
      </w:r>
      <w:r w:rsidR="00222CDD">
        <w:rPr>
          <w:rFonts w:cs="Arial"/>
          <w:color w:val="000000"/>
          <w:sz w:val="28"/>
          <w:szCs w:val="28"/>
        </w:rPr>
        <w:t>The topic that I have chosen is useful and allows me to investigate and gather more information about addiction to facebook. Thus it enables me to identify the negative aspect of social networking and allows me to provide an evaluation of choices.</w:t>
      </w:r>
    </w:p>
    <w:p w:rsidR="00222CDD" w:rsidRDefault="00C07777" w:rsidP="00222CDD">
      <w:pPr>
        <w:rPr>
          <w:rFonts w:cs="Arial"/>
          <w:color w:val="000000"/>
          <w:sz w:val="28"/>
          <w:szCs w:val="28"/>
        </w:rPr>
      </w:pPr>
      <w:r>
        <w:rPr>
          <w:rFonts w:cs="Arial"/>
          <w:color w:val="000000"/>
          <w:sz w:val="28"/>
          <w:szCs w:val="28"/>
        </w:rPr>
        <w:t xml:space="preserve">C) </w:t>
      </w:r>
      <w:r w:rsidR="00222CDD">
        <w:rPr>
          <w:rFonts w:cs="Arial"/>
          <w:color w:val="000000"/>
          <w:sz w:val="28"/>
          <w:szCs w:val="28"/>
        </w:rPr>
        <w:t xml:space="preserve"> The topic of research will benefit the students as they will be aware of the negative impacts caused by addiction to social networking. This can also raise awareness among the students.</w:t>
      </w:r>
    </w:p>
    <w:p w:rsidR="00222CDD" w:rsidRDefault="00222CDD" w:rsidP="00222CDD">
      <w:pPr>
        <w:rPr>
          <w:rFonts w:cs="Arial"/>
          <w:color w:val="000000"/>
          <w:sz w:val="28"/>
          <w:szCs w:val="28"/>
        </w:rPr>
      </w:pPr>
      <w:r>
        <w:rPr>
          <w:rFonts w:cs="Arial"/>
          <w:color w:val="000000"/>
          <w:sz w:val="28"/>
          <w:szCs w:val="28"/>
        </w:rPr>
        <w:t>Feasibility of the project:</w:t>
      </w:r>
    </w:p>
    <w:p w:rsidR="00222CDD" w:rsidRPr="00B3636E" w:rsidRDefault="00222CDD" w:rsidP="00222CDD">
      <w:pPr>
        <w:rPr>
          <w:rFonts w:cs="Arial"/>
          <w:color w:val="000000"/>
          <w:sz w:val="28"/>
          <w:szCs w:val="28"/>
        </w:rPr>
      </w:pPr>
      <w:r>
        <w:rPr>
          <w:rFonts w:cs="Arial"/>
          <w:color w:val="000000"/>
          <w:sz w:val="28"/>
          <w:szCs w:val="28"/>
        </w:rPr>
        <w:lastRenderedPageBreak/>
        <w:t>A)</w:t>
      </w:r>
      <w:r w:rsidRPr="00B3636E">
        <w:rPr>
          <w:rFonts w:cs="Arial"/>
          <w:color w:val="000000"/>
          <w:sz w:val="28"/>
          <w:szCs w:val="28"/>
        </w:rPr>
        <w:t>I think there is a need for my project in the first place as we need to learn the causes and effects of addiction to social networking and think of solutions to this problem.</w:t>
      </w:r>
      <w:r w:rsidR="0000717E">
        <w:rPr>
          <w:rFonts w:cs="Arial"/>
          <w:color w:val="000000"/>
          <w:sz w:val="28"/>
          <w:szCs w:val="28"/>
        </w:rPr>
        <w:t xml:space="preserve"> We can also raise awareness among these students to prevent them from being addicted to Facebook games.</w:t>
      </w:r>
    </w:p>
    <w:p w:rsidR="00222CDD" w:rsidRDefault="00222CDD" w:rsidP="00222CDD">
      <w:pPr>
        <w:rPr>
          <w:rFonts w:cs="Arial"/>
          <w:color w:val="000000"/>
          <w:sz w:val="28"/>
          <w:szCs w:val="28"/>
        </w:rPr>
      </w:pPr>
      <w:r>
        <w:rPr>
          <w:rFonts w:cs="Arial"/>
          <w:color w:val="000000"/>
          <w:sz w:val="28"/>
          <w:szCs w:val="28"/>
        </w:rPr>
        <w:t xml:space="preserve">B) Yes, I think it is possible to carry out and complete the project as there are media of resources like the internet, library and newspapers for us to search our information from. </w:t>
      </w:r>
      <w:r w:rsidR="0000717E">
        <w:rPr>
          <w:rFonts w:cs="Arial"/>
          <w:color w:val="000000"/>
          <w:sz w:val="28"/>
          <w:szCs w:val="28"/>
        </w:rPr>
        <w:t xml:space="preserve">There </w:t>
      </w:r>
      <w:proofErr w:type="gramStart"/>
      <w:r w:rsidR="0000717E">
        <w:rPr>
          <w:rFonts w:cs="Arial"/>
          <w:color w:val="000000"/>
          <w:sz w:val="28"/>
          <w:szCs w:val="28"/>
        </w:rPr>
        <w:t>is</w:t>
      </w:r>
      <w:proofErr w:type="gramEnd"/>
      <w:r w:rsidR="0000717E">
        <w:rPr>
          <w:rFonts w:cs="Arial"/>
          <w:color w:val="000000"/>
          <w:sz w:val="28"/>
          <w:szCs w:val="28"/>
        </w:rPr>
        <w:t xml:space="preserve"> also enough people for us to survey from.</w:t>
      </w:r>
    </w:p>
    <w:p w:rsidR="00222CDD" w:rsidRDefault="00222CDD" w:rsidP="00222CDD">
      <w:pPr>
        <w:rPr>
          <w:rFonts w:cs="Arial"/>
          <w:color w:val="000000"/>
          <w:sz w:val="28"/>
          <w:szCs w:val="28"/>
        </w:rPr>
      </w:pPr>
      <w:r>
        <w:rPr>
          <w:rFonts w:cs="Arial"/>
          <w:color w:val="000000"/>
          <w:sz w:val="28"/>
          <w:szCs w:val="28"/>
        </w:rPr>
        <w:t>c) Yes I think the proposed course of action is logical and realistic as it is easy to carry out and complete. And by doing this form of research, we can analysis the actual cause of facebook addiction and think of a good solution to the root of the problems.</w:t>
      </w:r>
    </w:p>
    <w:p w:rsidR="00222CDD" w:rsidRDefault="00222CDD" w:rsidP="00222CDD">
      <w:pPr>
        <w:rPr>
          <w:rFonts w:cs="Arial"/>
          <w:color w:val="000000"/>
          <w:sz w:val="28"/>
          <w:szCs w:val="28"/>
        </w:rPr>
      </w:pPr>
      <w:r>
        <w:rPr>
          <w:rFonts w:cs="Arial"/>
          <w:color w:val="000000"/>
          <w:sz w:val="28"/>
          <w:szCs w:val="28"/>
        </w:rPr>
        <w:t>d) The project is interesting and there is room for thinking for the generation of ideas and there are lots of information and concepts for us to analysis and evaluate ideas.</w:t>
      </w:r>
    </w:p>
    <w:p w:rsidR="00222CDD" w:rsidRDefault="00222CDD" w:rsidP="00222CDD">
      <w:pPr>
        <w:rPr>
          <w:rFonts w:cs="Arial"/>
          <w:color w:val="000000"/>
          <w:sz w:val="28"/>
          <w:szCs w:val="28"/>
        </w:rPr>
      </w:pPr>
      <w:r>
        <w:rPr>
          <w:rFonts w:cs="Arial"/>
          <w:color w:val="000000"/>
          <w:sz w:val="28"/>
          <w:szCs w:val="28"/>
        </w:rPr>
        <w:t>Manageability of the project:</w:t>
      </w:r>
    </w:p>
    <w:p w:rsidR="00222CDD" w:rsidRDefault="00222CDD" w:rsidP="00222CDD">
      <w:pPr>
        <w:pStyle w:val="ListParagraph"/>
        <w:numPr>
          <w:ilvl w:val="0"/>
          <w:numId w:val="2"/>
        </w:numPr>
        <w:rPr>
          <w:rFonts w:cs="Arial"/>
          <w:color w:val="000000"/>
          <w:sz w:val="28"/>
          <w:szCs w:val="28"/>
        </w:rPr>
      </w:pPr>
      <w:r>
        <w:rPr>
          <w:rFonts w:cs="Arial"/>
          <w:color w:val="000000"/>
          <w:sz w:val="28"/>
          <w:szCs w:val="28"/>
        </w:rPr>
        <w:t>We first think of an issue to research on and do some background research. Then, we will brainstorm for a good choice of focus an</w:t>
      </w:r>
      <w:r w:rsidR="0000717E">
        <w:rPr>
          <w:rFonts w:cs="Arial"/>
          <w:color w:val="000000"/>
          <w:sz w:val="28"/>
          <w:szCs w:val="28"/>
        </w:rPr>
        <w:t>d conduct surveys. During the RE period, we analysis the ideas and combine them together to form the GPP.</w:t>
      </w:r>
    </w:p>
    <w:p w:rsidR="00222CDD" w:rsidRDefault="00222CDD" w:rsidP="00222CDD">
      <w:pPr>
        <w:pStyle w:val="ListParagraph"/>
        <w:numPr>
          <w:ilvl w:val="0"/>
          <w:numId w:val="2"/>
        </w:numPr>
        <w:rPr>
          <w:rFonts w:cs="Arial"/>
          <w:color w:val="000000"/>
          <w:sz w:val="28"/>
          <w:szCs w:val="28"/>
        </w:rPr>
      </w:pPr>
      <w:r>
        <w:rPr>
          <w:rFonts w:cs="Arial"/>
          <w:color w:val="000000"/>
          <w:sz w:val="28"/>
          <w:szCs w:val="28"/>
        </w:rPr>
        <w:t xml:space="preserve"> The project is widely diverse and there is lots of room of discussion.</w:t>
      </w:r>
      <w:r w:rsidR="0000717E">
        <w:rPr>
          <w:rFonts w:cs="Arial"/>
          <w:color w:val="000000"/>
          <w:sz w:val="28"/>
          <w:szCs w:val="28"/>
        </w:rPr>
        <w:t xml:space="preserve"> It generates lots of interest and provide</w:t>
      </w:r>
      <w:r w:rsidR="005A6D5A">
        <w:rPr>
          <w:rFonts w:cs="Arial"/>
          <w:color w:val="000000"/>
          <w:sz w:val="28"/>
          <w:szCs w:val="28"/>
        </w:rPr>
        <w:t>s</w:t>
      </w:r>
      <w:r w:rsidR="0000717E">
        <w:rPr>
          <w:rFonts w:cs="Arial"/>
          <w:color w:val="000000"/>
          <w:sz w:val="28"/>
          <w:szCs w:val="28"/>
        </w:rPr>
        <w:t xml:space="preserve"> sufficient opportunity for us to evaluate and analysis our ideas. </w:t>
      </w:r>
    </w:p>
    <w:p w:rsidR="00222CDD" w:rsidRPr="008E4CA6" w:rsidRDefault="00222CDD" w:rsidP="00222CDD">
      <w:pPr>
        <w:pStyle w:val="ListParagraph"/>
        <w:numPr>
          <w:ilvl w:val="0"/>
          <w:numId w:val="2"/>
        </w:numPr>
        <w:rPr>
          <w:rFonts w:cs="Arial"/>
          <w:color w:val="000000"/>
          <w:sz w:val="28"/>
          <w:szCs w:val="28"/>
        </w:rPr>
      </w:pPr>
      <w:r>
        <w:rPr>
          <w:rFonts w:cs="Arial"/>
          <w:color w:val="000000"/>
          <w:sz w:val="28"/>
          <w:szCs w:val="28"/>
        </w:rPr>
        <w:t>Yes, I anticipate difficulties during the RE project such as difficulty to meet up with group members. I intend to maximise the usage of the time during RE lessons.</w:t>
      </w:r>
    </w:p>
    <w:p w:rsidR="00222CDD" w:rsidRDefault="00222CDD" w:rsidP="00222CDD">
      <w:pPr>
        <w:rPr>
          <w:sz w:val="28"/>
          <w:szCs w:val="28"/>
        </w:rPr>
      </w:pPr>
      <w:r>
        <w:rPr>
          <w:sz w:val="28"/>
          <w:szCs w:val="28"/>
        </w:rPr>
        <w:t>Accessibility of the information required:</w:t>
      </w:r>
    </w:p>
    <w:p w:rsidR="00222CDD" w:rsidRDefault="00222CDD" w:rsidP="00222CDD">
      <w:pPr>
        <w:pStyle w:val="ListParagraph"/>
        <w:numPr>
          <w:ilvl w:val="0"/>
          <w:numId w:val="3"/>
        </w:numPr>
        <w:rPr>
          <w:sz w:val="28"/>
          <w:szCs w:val="28"/>
        </w:rPr>
      </w:pPr>
      <w:r>
        <w:rPr>
          <w:sz w:val="28"/>
          <w:szCs w:val="28"/>
        </w:rPr>
        <w:t>They are the causes and effect of addiction and negative impacts of it on students.</w:t>
      </w:r>
    </w:p>
    <w:p w:rsidR="00222CDD" w:rsidRDefault="00222CDD" w:rsidP="00222CDD">
      <w:pPr>
        <w:pStyle w:val="ListParagraph"/>
        <w:numPr>
          <w:ilvl w:val="0"/>
          <w:numId w:val="3"/>
        </w:numPr>
        <w:rPr>
          <w:sz w:val="28"/>
          <w:szCs w:val="28"/>
        </w:rPr>
      </w:pPr>
      <w:r>
        <w:rPr>
          <w:sz w:val="28"/>
          <w:szCs w:val="28"/>
        </w:rPr>
        <w:t>I obtain this i</w:t>
      </w:r>
      <w:r w:rsidR="0000717E">
        <w:rPr>
          <w:sz w:val="28"/>
          <w:szCs w:val="28"/>
        </w:rPr>
        <w:t>nformation from primary sources as it is reliable.</w:t>
      </w:r>
    </w:p>
    <w:p w:rsidR="00222CDD" w:rsidRDefault="00222CDD" w:rsidP="00222CDD">
      <w:pPr>
        <w:pStyle w:val="ListParagraph"/>
        <w:numPr>
          <w:ilvl w:val="0"/>
          <w:numId w:val="3"/>
        </w:numPr>
        <w:rPr>
          <w:sz w:val="28"/>
          <w:szCs w:val="28"/>
        </w:rPr>
      </w:pPr>
      <w:r>
        <w:rPr>
          <w:sz w:val="28"/>
          <w:szCs w:val="28"/>
        </w:rPr>
        <w:t>The alternatives are like library, newspapers and internet articles.</w:t>
      </w:r>
    </w:p>
    <w:p w:rsidR="00222CDD" w:rsidRPr="008E4CA6" w:rsidRDefault="00222CDD" w:rsidP="00222CDD">
      <w:pPr>
        <w:pStyle w:val="ListParagraph"/>
        <w:numPr>
          <w:ilvl w:val="0"/>
          <w:numId w:val="3"/>
        </w:numPr>
        <w:rPr>
          <w:sz w:val="28"/>
          <w:szCs w:val="28"/>
        </w:rPr>
      </w:pPr>
      <w:r>
        <w:rPr>
          <w:sz w:val="28"/>
          <w:szCs w:val="28"/>
        </w:rPr>
        <w:t xml:space="preserve">I anticipate some problems like the inaccuracy of information and difficulties in searching for correct articles. </w:t>
      </w:r>
    </w:p>
    <w:p w:rsidR="00222CDD" w:rsidRDefault="00222CDD" w:rsidP="00222CDD">
      <w:pPr>
        <w:rPr>
          <w:sz w:val="28"/>
          <w:szCs w:val="28"/>
          <w:lang w:val="en-US"/>
        </w:rPr>
      </w:pPr>
    </w:p>
    <w:p w:rsidR="00222CDD" w:rsidRPr="001D715F" w:rsidRDefault="00222CDD" w:rsidP="00222CDD">
      <w:pPr>
        <w:rPr>
          <w:sz w:val="32"/>
          <w:szCs w:val="32"/>
        </w:rPr>
      </w:pPr>
    </w:p>
    <w:p w:rsidR="00222CDD" w:rsidRPr="001D715F" w:rsidRDefault="00222CDD" w:rsidP="00222CDD">
      <w:pPr>
        <w:rPr>
          <w:sz w:val="32"/>
          <w:szCs w:val="32"/>
          <w:lang w:val="en-US"/>
        </w:rPr>
      </w:pPr>
      <w:r w:rsidRPr="001D715F">
        <w:rPr>
          <w:sz w:val="32"/>
          <w:szCs w:val="32"/>
          <w:lang w:val="en-US"/>
        </w:rPr>
        <w:t>References</w:t>
      </w:r>
    </w:p>
    <w:p w:rsidR="00222CDD" w:rsidRDefault="00222CDD" w:rsidP="00222CDD">
      <w:pPr>
        <w:rPr>
          <w:color w:val="333333"/>
          <w:spacing w:val="30"/>
          <w:sz w:val="18"/>
          <w:szCs w:val="18"/>
        </w:rPr>
      </w:pPr>
      <w:r w:rsidRPr="00222CDD">
        <w:rPr>
          <w:color w:val="333333"/>
          <w:spacing w:val="30"/>
          <w:sz w:val="18"/>
          <w:szCs w:val="18"/>
        </w:rPr>
        <w:t xml:space="preserve"> </w:t>
      </w:r>
      <w:r>
        <w:rPr>
          <w:color w:val="333333"/>
          <w:spacing w:val="30"/>
          <w:sz w:val="18"/>
          <w:szCs w:val="18"/>
        </w:rPr>
        <w:t xml:space="preserve">Christina, Initials. (2009, October 28). </w:t>
      </w:r>
      <w:r>
        <w:rPr>
          <w:i/>
          <w:iCs/>
          <w:color w:val="333333"/>
          <w:spacing w:val="30"/>
          <w:sz w:val="18"/>
          <w:szCs w:val="18"/>
        </w:rPr>
        <w:t>Internet - boon or bane of the 21st century</w:t>
      </w:r>
      <w:r>
        <w:rPr>
          <w:color w:val="333333"/>
          <w:spacing w:val="30"/>
          <w:sz w:val="18"/>
          <w:szCs w:val="18"/>
        </w:rPr>
        <w:t xml:space="preserve">. </w:t>
      </w:r>
    </w:p>
    <w:p w:rsidR="00222CDD" w:rsidRDefault="00222CDD" w:rsidP="00222CDD">
      <w:pPr>
        <w:ind w:left="720"/>
        <w:rPr>
          <w:color w:val="333333"/>
          <w:spacing w:val="30"/>
          <w:sz w:val="18"/>
          <w:szCs w:val="18"/>
        </w:rPr>
      </w:pPr>
      <w:r>
        <w:rPr>
          <w:color w:val="333333"/>
          <w:spacing w:val="30"/>
          <w:sz w:val="18"/>
          <w:szCs w:val="18"/>
        </w:rPr>
        <w:t xml:space="preserve">Retrieved from </w:t>
      </w:r>
      <w:hyperlink r:id="rId7" w:history="1">
        <w:r w:rsidRPr="00B9022A">
          <w:rPr>
            <w:rStyle w:val="Hyperlink"/>
            <w:spacing w:val="30"/>
            <w:sz w:val="18"/>
            <w:szCs w:val="18"/>
          </w:rPr>
          <w:t>http://www.articlesbase.com/security-articles/internet-boon-or-bane-of-the-21st-century-1390953.html</w:t>
        </w:r>
      </w:hyperlink>
    </w:p>
    <w:p w:rsidR="00222CDD" w:rsidRDefault="00222CDD" w:rsidP="00222CDD">
      <w:pPr>
        <w:rPr>
          <w:color w:val="333333"/>
          <w:spacing w:val="30"/>
          <w:sz w:val="18"/>
          <w:szCs w:val="18"/>
        </w:rPr>
      </w:pPr>
      <w:r>
        <w:rPr>
          <w:color w:val="333333"/>
          <w:spacing w:val="30"/>
          <w:sz w:val="18"/>
          <w:szCs w:val="18"/>
        </w:rPr>
        <w:t xml:space="preserve">Joe, Thomas. (n.d.). </w:t>
      </w:r>
      <w:r>
        <w:rPr>
          <w:i/>
          <w:iCs/>
          <w:color w:val="333333"/>
          <w:spacing w:val="30"/>
          <w:sz w:val="18"/>
          <w:szCs w:val="18"/>
        </w:rPr>
        <w:t>Negative impact of social networking sites</w:t>
      </w:r>
      <w:r>
        <w:rPr>
          <w:color w:val="333333"/>
          <w:spacing w:val="30"/>
          <w:sz w:val="18"/>
          <w:szCs w:val="18"/>
        </w:rPr>
        <w:t xml:space="preserve">. Retrieved from </w:t>
      </w:r>
    </w:p>
    <w:p w:rsidR="00222CDD" w:rsidRDefault="00260DCC" w:rsidP="00222CDD">
      <w:pPr>
        <w:ind w:firstLine="720"/>
        <w:rPr>
          <w:color w:val="333333"/>
          <w:spacing w:val="30"/>
          <w:sz w:val="18"/>
          <w:szCs w:val="18"/>
        </w:rPr>
      </w:pPr>
      <w:hyperlink r:id="rId8" w:history="1">
        <w:r w:rsidR="00222CDD" w:rsidRPr="00B9022A">
          <w:rPr>
            <w:rStyle w:val="Hyperlink"/>
            <w:spacing w:val="30"/>
            <w:sz w:val="18"/>
            <w:szCs w:val="18"/>
          </w:rPr>
          <w:t>http://socialnetworking.lovetoknow.com/Negative_Impact_of_Social_Networking_</w:t>
        </w:r>
        <w:r w:rsidR="00222CDD" w:rsidRPr="00B9022A">
          <w:rPr>
            <w:rStyle w:val="Hyperlink"/>
            <w:spacing w:val="30"/>
            <w:sz w:val="18"/>
            <w:szCs w:val="18"/>
          </w:rPr>
          <w:tab/>
          <w:t>Sites</w:t>
        </w:r>
      </w:hyperlink>
    </w:p>
    <w:p w:rsidR="00222CDD" w:rsidRDefault="00222CDD" w:rsidP="00222CDD">
      <w:pPr>
        <w:rPr>
          <w:color w:val="333333"/>
          <w:spacing w:val="30"/>
          <w:sz w:val="18"/>
          <w:szCs w:val="18"/>
        </w:rPr>
      </w:pPr>
      <w:r>
        <w:rPr>
          <w:color w:val="333333"/>
          <w:spacing w:val="30"/>
          <w:sz w:val="18"/>
          <w:szCs w:val="18"/>
        </w:rPr>
        <w:t xml:space="preserve">M.J., Joachim. (n.d.). </w:t>
      </w:r>
      <w:r>
        <w:rPr>
          <w:i/>
          <w:iCs/>
          <w:color w:val="333333"/>
          <w:spacing w:val="30"/>
          <w:sz w:val="18"/>
          <w:szCs w:val="18"/>
        </w:rPr>
        <w:t>Facebook addiction</w:t>
      </w:r>
      <w:r>
        <w:rPr>
          <w:color w:val="333333"/>
          <w:spacing w:val="30"/>
          <w:sz w:val="18"/>
          <w:szCs w:val="18"/>
        </w:rPr>
        <w:t xml:space="preserve">. Retrieved from </w:t>
      </w:r>
    </w:p>
    <w:p w:rsidR="00222CDD" w:rsidRDefault="00260DCC" w:rsidP="00222CDD">
      <w:pPr>
        <w:ind w:left="720"/>
        <w:rPr>
          <w:color w:val="333333"/>
          <w:spacing w:val="30"/>
          <w:sz w:val="18"/>
          <w:szCs w:val="18"/>
        </w:rPr>
      </w:pPr>
      <w:hyperlink r:id="rId9" w:history="1">
        <w:r w:rsidR="00222CDD" w:rsidRPr="00AB42C8">
          <w:rPr>
            <w:rStyle w:val="Hyperlink"/>
            <w:spacing w:val="30"/>
            <w:sz w:val="18"/>
            <w:szCs w:val="18"/>
          </w:rPr>
          <w:t>http://www.helium.com/items/1640208-facebook-applications-internet-addiction-facebook-games-social-networking-issues</w:t>
        </w:r>
      </w:hyperlink>
    </w:p>
    <w:p w:rsidR="00222CDD" w:rsidRDefault="00222CDD" w:rsidP="00222CDD">
      <w:pPr>
        <w:rPr>
          <w:i/>
          <w:iCs/>
          <w:color w:val="333333"/>
          <w:spacing w:val="30"/>
          <w:sz w:val="18"/>
          <w:szCs w:val="18"/>
        </w:rPr>
      </w:pPr>
      <w:r>
        <w:rPr>
          <w:color w:val="333333"/>
          <w:spacing w:val="30"/>
          <w:sz w:val="18"/>
          <w:szCs w:val="18"/>
        </w:rPr>
        <w:t xml:space="preserve">S.C., Muppala. (2010, November 22). </w:t>
      </w:r>
      <w:r>
        <w:rPr>
          <w:i/>
          <w:iCs/>
          <w:color w:val="333333"/>
          <w:spacing w:val="30"/>
          <w:sz w:val="18"/>
          <w:szCs w:val="18"/>
        </w:rPr>
        <w:t xml:space="preserve">Social networking sites are distracting children </w:t>
      </w:r>
    </w:p>
    <w:p w:rsidR="00222CDD" w:rsidRDefault="00222CDD" w:rsidP="00222CDD">
      <w:pPr>
        <w:ind w:left="720"/>
        <w:rPr>
          <w:color w:val="333333"/>
          <w:spacing w:val="30"/>
          <w:sz w:val="18"/>
          <w:szCs w:val="18"/>
        </w:rPr>
      </w:pPr>
      <w:r>
        <w:rPr>
          <w:i/>
          <w:iCs/>
          <w:color w:val="333333"/>
          <w:spacing w:val="30"/>
          <w:sz w:val="18"/>
          <w:szCs w:val="18"/>
        </w:rPr>
        <w:t>and affecting academic performance</w:t>
      </w:r>
      <w:r>
        <w:rPr>
          <w:color w:val="333333"/>
          <w:spacing w:val="30"/>
          <w:sz w:val="18"/>
          <w:szCs w:val="18"/>
        </w:rPr>
        <w:t xml:space="preserve">. Retrieved from </w:t>
      </w:r>
      <w:hyperlink r:id="rId10" w:history="1">
        <w:r w:rsidRPr="00B9022A">
          <w:rPr>
            <w:rStyle w:val="Hyperlink"/>
            <w:spacing w:val="30"/>
            <w:sz w:val="18"/>
            <w:szCs w:val="18"/>
          </w:rPr>
          <w:t>http://www.medindia.net/news/Social-Networking-Sites-are-Distracting-Children-and-Affecting-Academic-Performance-77051-1.htm</w:t>
        </w:r>
      </w:hyperlink>
    </w:p>
    <w:p w:rsidR="00222CDD" w:rsidRDefault="00222CDD" w:rsidP="00222CDD">
      <w:pPr>
        <w:rPr>
          <w:i/>
          <w:iCs/>
          <w:color w:val="333333"/>
          <w:spacing w:val="30"/>
          <w:sz w:val="18"/>
          <w:szCs w:val="18"/>
        </w:rPr>
      </w:pPr>
      <w:r>
        <w:rPr>
          <w:color w:val="333333"/>
          <w:spacing w:val="30"/>
          <w:sz w:val="18"/>
          <w:szCs w:val="18"/>
        </w:rPr>
        <w:t xml:space="preserve">Zheng, Liu. (2009, December 17). </w:t>
      </w:r>
      <w:r>
        <w:rPr>
          <w:i/>
          <w:iCs/>
          <w:color w:val="333333"/>
          <w:spacing w:val="30"/>
          <w:sz w:val="18"/>
          <w:szCs w:val="18"/>
        </w:rPr>
        <w:t xml:space="preserve">Positive and negative effects in the use of social </w:t>
      </w:r>
    </w:p>
    <w:p w:rsidR="00222CDD" w:rsidRDefault="00222CDD" w:rsidP="00222CDD">
      <w:pPr>
        <w:ind w:left="720"/>
        <w:rPr>
          <w:color w:val="333333"/>
          <w:spacing w:val="30"/>
          <w:sz w:val="18"/>
          <w:szCs w:val="18"/>
        </w:rPr>
      </w:pPr>
      <w:r>
        <w:rPr>
          <w:i/>
          <w:iCs/>
          <w:color w:val="333333"/>
          <w:spacing w:val="30"/>
          <w:sz w:val="18"/>
          <w:szCs w:val="18"/>
        </w:rPr>
        <w:t>Networking in education</w:t>
      </w:r>
      <w:r>
        <w:rPr>
          <w:color w:val="333333"/>
          <w:spacing w:val="30"/>
          <w:sz w:val="18"/>
          <w:szCs w:val="18"/>
        </w:rPr>
        <w:t xml:space="preserve">. Retrieved from </w:t>
      </w:r>
      <w:hyperlink r:id="rId11" w:history="1">
        <w:r w:rsidRPr="00B9022A">
          <w:rPr>
            <w:rStyle w:val="Hyperlink"/>
            <w:spacing w:val="30"/>
            <w:sz w:val="18"/>
            <w:szCs w:val="18"/>
          </w:rPr>
          <w:t>http://elearningconcepts.wordpress.com/2009/12/17/positive-and-negative-effects-in-the-use-of-social-networking-in-education/</w:t>
        </w:r>
      </w:hyperlink>
    </w:p>
    <w:p w:rsidR="00222CDD" w:rsidRPr="00FE27DA" w:rsidRDefault="00222CDD" w:rsidP="00222CDD">
      <w:pPr>
        <w:ind w:left="720"/>
        <w:rPr>
          <w:lang w:val="en-US"/>
        </w:rPr>
      </w:pPr>
    </w:p>
    <w:p w:rsidR="00C07777" w:rsidRDefault="00C07777">
      <w:pPr>
        <w:rPr>
          <w:sz w:val="28"/>
          <w:szCs w:val="28"/>
          <w:lang w:val="en-US"/>
        </w:rPr>
      </w:pPr>
    </w:p>
    <w:p w:rsidR="00C07777" w:rsidRDefault="00C07777">
      <w:pPr>
        <w:rPr>
          <w:sz w:val="28"/>
          <w:szCs w:val="28"/>
          <w:lang w:val="en-US"/>
        </w:rPr>
      </w:pPr>
      <w:r>
        <w:rPr>
          <w:sz w:val="28"/>
          <w:szCs w:val="28"/>
          <w:lang w:val="en-US"/>
        </w:rPr>
        <w:br w:type="page"/>
      </w:r>
    </w:p>
    <w:p w:rsidR="00041FEF" w:rsidRDefault="00041FEF" w:rsidP="00C07777">
      <w:pPr>
        <w:rPr>
          <w:color w:val="000000"/>
          <w:sz w:val="48"/>
          <w:szCs w:val="48"/>
        </w:rPr>
      </w:pPr>
      <w:r>
        <w:rPr>
          <w:color w:val="000000"/>
          <w:sz w:val="48"/>
          <w:szCs w:val="48"/>
        </w:rPr>
        <w:lastRenderedPageBreak/>
        <w:t>Appendix (1)</w:t>
      </w:r>
    </w:p>
    <w:p w:rsidR="005A3A52" w:rsidRPr="005A3A52" w:rsidRDefault="00041FEF" w:rsidP="005A3A52">
      <w:pPr>
        <w:rPr>
          <w:i/>
          <w:iCs/>
          <w:color w:val="333333"/>
          <w:spacing w:val="30"/>
          <w:sz w:val="52"/>
          <w:szCs w:val="52"/>
        </w:rPr>
      </w:pPr>
      <w:r>
        <w:rPr>
          <w:color w:val="000000"/>
          <w:sz w:val="48"/>
          <w:szCs w:val="48"/>
        </w:rPr>
        <w:t>Title:</w:t>
      </w:r>
      <w:r w:rsidR="005A3A52">
        <w:rPr>
          <w:color w:val="333333"/>
          <w:spacing w:val="30"/>
          <w:sz w:val="18"/>
          <w:szCs w:val="18"/>
        </w:rPr>
        <w:t xml:space="preserve">. </w:t>
      </w:r>
      <w:r w:rsidR="005A3A52" w:rsidRPr="005A3A52">
        <w:rPr>
          <w:i/>
          <w:iCs/>
          <w:color w:val="333333"/>
          <w:spacing w:val="30"/>
          <w:sz w:val="52"/>
          <w:szCs w:val="52"/>
        </w:rPr>
        <w:t xml:space="preserve">Social networking sites are distracting children </w:t>
      </w:r>
    </w:p>
    <w:p w:rsidR="00041FEF" w:rsidRPr="005A3A52" w:rsidRDefault="005A3A52" w:rsidP="005A3A52">
      <w:pPr>
        <w:rPr>
          <w:color w:val="000000"/>
          <w:sz w:val="52"/>
          <w:szCs w:val="52"/>
        </w:rPr>
      </w:pPr>
      <w:r w:rsidRPr="005A3A52">
        <w:rPr>
          <w:i/>
          <w:iCs/>
          <w:color w:val="333333"/>
          <w:spacing w:val="30"/>
          <w:sz w:val="52"/>
          <w:szCs w:val="52"/>
        </w:rPr>
        <w:t>and affecting academic performance</w:t>
      </w:r>
    </w:p>
    <w:p w:rsidR="00C07777" w:rsidRDefault="00C07777" w:rsidP="00C07777">
      <w:pPr>
        <w:rPr>
          <w:color w:val="000000"/>
        </w:rPr>
      </w:pPr>
      <w:r w:rsidRPr="00041FEF">
        <w:rPr>
          <w:color w:val="000000"/>
          <w:sz w:val="24"/>
          <w:szCs w:val="24"/>
        </w:rPr>
        <w:t xml:space="preserve">A study has pointed out that social networking sites are being blamed for the poor performance of students. </w:t>
      </w:r>
      <w:r w:rsidRPr="00041FEF">
        <w:rPr>
          <w:color w:val="000000"/>
          <w:sz w:val="24"/>
          <w:szCs w:val="24"/>
        </w:rPr>
        <w:br/>
      </w:r>
      <w:r w:rsidRPr="00041FEF">
        <w:rPr>
          <w:color w:val="000000"/>
          <w:sz w:val="24"/>
          <w:szCs w:val="24"/>
        </w:rPr>
        <w:br/>
        <w:t>According to a report, children who spend much of their time online find it harder to concentrate in class, are permanently distracted and have shorter attention spans</w:t>
      </w:r>
      <w:r>
        <w:rPr>
          <w:color w:val="000000"/>
        </w:rPr>
        <w:t>.</w:t>
      </w:r>
    </w:p>
    <w:p w:rsidR="00C07777" w:rsidRPr="00041FEF" w:rsidRDefault="00C07777" w:rsidP="00C07777">
      <w:pPr>
        <w:rPr>
          <w:ins w:id="0" w:author="Unknown"/>
          <w:color w:val="000000" w:themeColor="text1"/>
          <w:sz w:val="28"/>
          <w:szCs w:val="28"/>
          <w:u w:val="single"/>
        </w:rPr>
      </w:pPr>
      <w:ins w:id="1" w:author="Unknown">
        <w:r>
          <w:rPr>
            <w:color w:val="000000"/>
          </w:rPr>
          <w:br/>
        </w:r>
        <w:r>
          <w:rPr>
            <w:color w:val="000000"/>
          </w:rPr>
          <w:br/>
        </w:r>
        <w:r w:rsidRPr="00041FEF">
          <w:rPr>
            <w:color w:val="000000" w:themeColor="text1"/>
            <w:sz w:val="28"/>
            <w:szCs w:val="28"/>
            <w:u w:val="single"/>
          </w:rPr>
          <w:t xml:space="preserve">Teachers also put the dip in the quality of children's homework down to their willingness to spend their evenings on Facebook and Twitter instead of studying. </w:t>
        </w:r>
        <w:r w:rsidRPr="00041FEF">
          <w:rPr>
            <w:color w:val="000000" w:themeColor="text1"/>
            <w:sz w:val="28"/>
            <w:szCs w:val="28"/>
            <w:u w:val="single"/>
          </w:rPr>
          <w:br/>
        </w:r>
        <w:r w:rsidRPr="00041FEF">
          <w:rPr>
            <w:color w:val="000000" w:themeColor="text1"/>
            <w:sz w:val="28"/>
            <w:szCs w:val="28"/>
            <w:u w:val="single"/>
          </w:rPr>
          <w:br/>
          <w:t xml:space="preserve">And many are unhappy at the increase in the number of children who are using text-speak or social networking chat - such as 2mor, msg, lol and bk - in place of English grammar. </w:t>
        </w:r>
        <w:r w:rsidRPr="00041FEF">
          <w:rPr>
            <w:color w:val="000000" w:themeColor="text1"/>
            <w:sz w:val="28"/>
            <w:szCs w:val="28"/>
            <w:u w:val="single"/>
          </w:rPr>
          <w:br/>
        </w:r>
        <w:r w:rsidRPr="00041FEF">
          <w:rPr>
            <w:color w:val="000000" w:themeColor="text1"/>
            <w:sz w:val="28"/>
            <w:szCs w:val="28"/>
            <w:u w:val="single"/>
          </w:rPr>
          <w:br/>
          <w:t xml:space="preserve">The worrying stats emerged in a study of 500 teachers conducted by leading school trips provider JCA - which motivates personal and social development outside the classroom. </w:t>
        </w:r>
        <w:r w:rsidRPr="00041FEF">
          <w:rPr>
            <w:color w:val="000000" w:themeColor="text1"/>
            <w:sz w:val="28"/>
            <w:szCs w:val="28"/>
            <w:u w:val="single"/>
          </w:rPr>
          <w:br/>
        </w:r>
        <w:r w:rsidRPr="00041FEF">
          <w:rPr>
            <w:color w:val="000000" w:themeColor="text1"/>
            <w:sz w:val="28"/>
            <w:szCs w:val="28"/>
            <w:u w:val="single"/>
          </w:rPr>
          <w:br/>
          <w:t xml:space="preserve">"This research clearly demonstrates that students up and down the country are spending more and more time using social media," the Daily Mail quoted a spokeswoman for JCA Janie Burt as saying. </w:t>
        </w:r>
        <w:r w:rsidRPr="00041FEF">
          <w:rPr>
            <w:color w:val="000000" w:themeColor="text1"/>
            <w:sz w:val="28"/>
            <w:szCs w:val="28"/>
            <w:u w:val="single"/>
          </w:rPr>
          <w:br/>
        </w:r>
        <w:r w:rsidRPr="00041FEF">
          <w:rPr>
            <w:color w:val="000000" w:themeColor="text1"/>
            <w:sz w:val="28"/>
            <w:szCs w:val="28"/>
            <w:u w:val="single"/>
          </w:rPr>
          <w:br/>
          <w:t>"Rather than relying on life experiences, educational travel and face to face interaction with others, children are becoming obsessed with social networking and this is shaping their attitudes instead</w:t>
        </w:r>
      </w:ins>
      <w:r w:rsidR="0000717E" w:rsidRPr="00041FEF">
        <w:rPr>
          <w:color w:val="000000" w:themeColor="text1"/>
          <w:sz w:val="28"/>
          <w:szCs w:val="28"/>
          <w:u w:val="single"/>
        </w:rPr>
        <w:t>.</w:t>
      </w:r>
      <w:ins w:id="2" w:author="Unknown">
        <w:r w:rsidRPr="00041FEF">
          <w:rPr>
            <w:color w:val="000000" w:themeColor="text1"/>
            <w:sz w:val="28"/>
            <w:szCs w:val="28"/>
            <w:u w:val="single"/>
          </w:rPr>
          <w:br/>
        </w:r>
        <w:r w:rsidRPr="00041FEF">
          <w:rPr>
            <w:color w:val="000000" w:themeColor="text1"/>
            <w:sz w:val="28"/>
            <w:szCs w:val="28"/>
            <w:u w:val="single"/>
          </w:rPr>
          <w:br/>
        </w:r>
        <w:r w:rsidRPr="00041FEF">
          <w:rPr>
            <w:color w:val="000000" w:themeColor="text1"/>
            <w:sz w:val="28"/>
            <w:szCs w:val="28"/>
            <w:u w:val="single"/>
          </w:rPr>
          <w:lastRenderedPageBreak/>
          <w:t xml:space="preserve">"And as the teachers spell out, it is this obsession which has a direct impact on the future of our children - affecting their grades because they fail to complete their homework on time or to the standard required, and being unable to concentrate in class," Burt added. </w:t>
        </w:r>
      </w:ins>
    </w:p>
    <w:p w:rsidR="00C07777" w:rsidRPr="00041FEF" w:rsidRDefault="00C07777" w:rsidP="00C07777">
      <w:pPr>
        <w:rPr>
          <w:ins w:id="3" w:author="Unknown"/>
          <w:sz w:val="28"/>
          <w:szCs w:val="28"/>
        </w:rPr>
      </w:pPr>
      <w:ins w:id="4" w:author="Unknown">
        <w:r w:rsidRPr="00041FEF">
          <w:rPr>
            <w:sz w:val="28"/>
            <w:szCs w:val="28"/>
          </w:rPr>
          <w:br/>
        </w:r>
      </w:ins>
    </w:p>
    <w:p w:rsidR="005A3A52" w:rsidRDefault="00C07777" w:rsidP="00C07777">
      <w:pPr>
        <w:rPr>
          <w:sz w:val="28"/>
          <w:szCs w:val="28"/>
        </w:rPr>
      </w:pPr>
      <w:ins w:id="5" w:author="Unknown">
        <w:r w:rsidRPr="00041FEF">
          <w:rPr>
            <w:sz w:val="28"/>
            <w:szCs w:val="28"/>
          </w:rPr>
          <w:br/>
        </w:r>
        <w:r w:rsidRPr="00041FEF">
          <w:rPr>
            <w:sz w:val="28"/>
            <w:szCs w:val="28"/>
          </w:rPr>
          <w:br/>
          <w:t xml:space="preserve">Read more: </w:t>
        </w:r>
        <w:r w:rsidR="00260DCC" w:rsidRPr="00041FEF">
          <w:rPr>
            <w:sz w:val="28"/>
            <w:szCs w:val="28"/>
          </w:rPr>
          <w:fldChar w:fldCharType="begin"/>
        </w:r>
        <w:r w:rsidRPr="00041FEF">
          <w:rPr>
            <w:sz w:val="28"/>
            <w:szCs w:val="28"/>
          </w:rPr>
          <w:instrText xml:space="preserve"> HYPERLINK "mhtml:file://C:\\Users\\COMPAQ\\Documents\\Social%20Networking%20Sites%20are%20Distracting%20Children%20and%20Affecting%20Academic%20Performance.mht!file:///C:\\Users\\COMPAQ\\Documents\\Social%20Networking%20Sites%20are%20Distracting%20Children%20and%20Affecting%20Academic%20Performance.mht" \l "ixzz1CKqPpHkh" </w:instrText>
        </w:r>
        <w:r w:rsidR="00260DCC" w:rsidRPr="00041FEF">
          <w:rPr>
            <w:sz w:val="28"/>
            <w:szCs w:val="28"/>
          </w:rPr>
          <w:fldChar w:fldCharType="separate"/>
        </w:r>
        <w:r w:rsidRPr="00041FEF">
          <w:rPr>
            <w:rStyle w:val="Hyperlink"/>
            <w:color w:val="auto"/>
            <w:sz w:val="28"/>
            <w:szCs w:val="28"/>
          </w:rPr>
          <w:t>Social Networking Sites are Distracting Children and Affecting Academic Performance</w:t>
        </w:r>
        <w:r w:rsidR="00260DCC" w:rsidRPr="00041FEF">
          <w:rPr>
            <w:sz w:val="28"/>
            <w:szCs w:val="28"/>
          </w:rPr>
          <w:fldChar w:fldCharType="end"/>
        </w:r>
        <w:r w:rsidRPr="00041FEF">
          <w:rPr>
            <w:sz w:val="28"/>
            <w:szCs w:val="28"/>
          </w:rPr>
          <w:t xml:space="preserve"> </w:t>
        </w:r>
        <w:r w:rsidR="00260DCC" w:rsidRPr="00041FEF">
          <w:rPr>
            <w:sz w:val="28"/>
            <w:szCs w:val="28"/>
          </w:rPr>
          <w:fldChar w:fldCharType="begin"/>
        </w:r>
        <w:r w:rsidRPr="00041FEF">
          <w:rPr>
            <w:sz w:val="28"/>
            <w:szCs w:val="28"/>
          </w:rPr>
          <w:instrText xml:space="preserve"> HYPERLINK "mhtml:file://C:\\Users\\COMPAQ\\Documents\\Social%20Networking%20Sites%20are%20Distracting%20Children%20and%20Affecting%20Academic%20Performance.mht!file:///C:\\Users\\COMPAQ\\Documents\\Social%20Networking%20Sites%20are%20Distracting%20Children%20and%20Affecting%20Academic%20Performance.mht" \l "ixzz1CKqPpHkh" </w:instrText>
        </w:r>
        <w:r w:rsidR="00260DCC" w:rsidRPr="00041FEF">
          <w:rPr>
            <w:sz w:val="28"/>
            <w:szCs w:val="28"/>
          </w:rPr>
          <w:fldChar w:fldCharType="separate"/>
        </w:r>
        <w:r w:rsidRPr="00041FEF">
          <w:rPr>
            <w:rStyle w:val="Hyperlink"/>
            <w:color w:val="auto"/>
            <w:sz w:val="28"/>
            <w:szCs w:val="28"/>
          </w:rPr>
          <w:t>file:///C:/Users/COMPAQ/Documents/Social%20Networking%20Sites%20are%20Distracting%20Children%20and%20Affecting%20Academic%20Performance.mht#ixzz1CKqPpHkh</w:t>
        </w:r>
        <w:r w:rsidR="00260DCC" w:rsidRPr="00041FEF">
          <w:rPr>
            <w:sz w:val="28"/>
            <w:szCs w:val="28"/>
          </w:rPr>
          <w:fldChar w:fldCharType="end"/>
        </w:r>
      </w:ins>
    </w:p>
    <w:p w:rsidR="0010491A" w:rsidRDefault="0010491A" w:rsidP="0010491A">
      <w:pPr>
        <w:rPr>
          <w:i/>
          <w:iCs/>
          <w:color w:val="333333"/>
          <w:spacing w:val="30"/>
          <w:sz w:val="18"/>
          <w:szCs w:val="18"/>
        </w:rPr>
      </w:pPr>
      <w:r>
        <w:rPr>
          <w:color w:val="333333"/>
          <w:spacing w:val="30"/>
          <w:sz w:val="18"/>
          <w:szCs w:val="18"/>
        </w:rPr>
        <w:t>Source</w:t>
      </w:r>
      <w:proofErr w:type="gramStart"/>
      <w:r>
        <w:rPr>
          <w:color w:val="333333"/>
          <w:spacing w:val="30"/>
          <w:sz w:val="18"/>
          <w:szCs w:val="18"/>
        </w:rPr>
        <w:t>:S.C</w:t>
      </w:r>
      <w:proofErr w:type="gramEnd"/>
      <w:r>
        <w:rPr>
          <w:color w:val="333333"/>
          <w:spacing w:val="30"/>
          <w:sz w:val="18"/>
          <w:szCs w:val="18"/>
        </w:rPr>
        <w:t xml:space="preserve">., Muppala. (2010, November 22). </w:t>
      </w:r>
      <w:r>
        <w:rPr>
          <w:i/>
          <w:iCs/>
          <w:color w:val="333333"/>
          <w:spacing w:val="30"/>
          <w:sz w:val="18"/>
          <w:szCs w:val="18"/>
        </w:rPr>
        <w:t xml:space="preserve">Social networking sites are distracting children </w:t>
      </w:r>
    </w:p>
    <w:p w:rsidR="0010491A" w:rsidRDefault="0010491A" w:rsidP="0010491A">
      <w:pPr>
        <w:ind w:left="720"/>
        <w:rPr>
          <w:color w:val="333333"/>
          <w:spacing w:val="30"/>
          <w:sz w:val="18"/>
          <w:szCs w:val="18"/>
        </w:rPr>
      </w:pPr>
      <w:proofErr w:type="gramStart"/>
      <w:r>
        <w:rPr>
          <w:i/>
          <w:iCs/>
          <w:color w:val="333333"/>
          <w:spacing w:val="30"/>
          <w:sz w:val="18"/>
          <w:szCs w:val="18"/>
        </w:rPr>
        <w:t>and</w:t>
      </w:r>
      <w:proofErr w:type="gramEnd"/>
      <w:r>
        <w:rPr>
          <w:i/>
          <w:iCs/>
          <w:color w:val="333333"/>
          <w:spacing w:val="30"/>
          <w:sz w:val="18"/>
          <w:szCs w:val="18"/>
        </w:rPr>
        <w:t xml:space="preserve"> affecting academic performance</w:t>
      </w:r>
      <w:r>
        <w:rPr>
          <w:color w:val="333333"/>
          <w:spacing w:val="30"/>
          <w:sz w:val="18"/>
          <w:szCs w:val="18"/>
        </w:rPr>
        <w:t xml:space="preserve">. Retrieved from </w:t>
      </w:r>
      <w:hyperlink r:id="rId12" w:history="1">
        <w:r w:rsidRPr="00B9022A">
          <w:rPr>
            <w:rStyle w:val="Hyperlink"/>
            <w:spacing w:val="30"/>
            <w:sz w:val="18"/>
            <w:szCs w:val="18"/>
          </w:rPr>
          <w:t>http://www.medindia.net/news/Social-Networking-Sites-are-Distracting-Children-and-Affecting-Academic-Performance-77051-1.htm</w:t>
        </w:r>
      </w:hyperlink>
    </w:p>
    <w:p w:rsidR="0010491A" w:rsidRDefault="0010491A" w:rsidP="00C07777">
      <w:pPr>
        <w:rPr>
          <w:sz w:val="28"/>
          <w:szCs w:val="28"/>
        </w:rPr>
      </w:pPr>
    </w:p>
    <w:p w:rsidR="005A3A52" w:rsidRDefault="005A3A52">
      <w:pPr>
        <w:rPr>
          <w:sz w:val="28"/>
          <w:szCs w:val="28"/>
        </w:rPr>
      </w:pPr>
      <w:r>
        <w:rPr>
          <w:sz w:val="28"/>
          <w:szCs w:val="28"/>
        </w:rPr>
        <w:br w:type="page"/>
      </w:r>
    </w:p>
    <w:p w:rsidR="00082732" w:rsidRDefault="005A3A52" w:rsidP="00C07777">
      <w:pPr>
        <w:rPr>
          <w:sz w:val="28"/>
          <w:szCs w:val="28"/>
          <w:lang w:val="en-US"/>
        </w:rPr>
      </w:pPr>
      <w:r>
        <w:rPr>
          <w:sz w:val="28"/>
          <w:szCs w:val="28"/>
          <w:lang w:val="en-US"/>
        </w:rPr>
        <w:lastRenderedPageBreak/>
        <w:t>Appendix (2)</w:t>
      </w:r>
    </w:p>
    <w:p w:rsidR="005A3A52" w:rsidRDefault="005A3A52" w:rsidP="005A3A52">
      <w:pPr>
        <w:rPr>
          <w:sz w:val="28"/>
          <w:szCs w:val="28"/>
          <w:lang w:val="en-US"/>
        </w:rPr>
      </w:pPr>
      <w:r>
        <w:rPr>
          <w:sz w:val="28"/>
          <w:szCs w:val="28"/>
          <w:lang w:val="en-US"/>
        </w:rPr>
        <w:t>Topic: Facebook addiction</w:t>
      </w:r>
    </w:p>
    <w:p w:rsidR="005A3A52" w:rsidRDefault="005A3A52" w:rsidP="005A3A52">
      <w:pPr>
        <w:rPr>
          <w:sz w:val="28"/>
          <w:szCs w:val="28"/>
          <w:lang w:val="en-US"/>
        </w:rPr>
      </w:pPr>
      <w:r>
        <w:rPr>
          <w:sz w:val="28"/>
          <w:szCs w:val="28"/>
          <w:lang w:val="en-US"/>
        </w:rPr>
        <w:t>By: M .J. Joachim</w:t>
      </w:r>
    </w:p>
    <w:p w:rsidR="0010491A" w:rsidRDefault="0010491A" w:rsidP="0010491A">
      <w:pPr>
        <w:pStyle w:val="NormalWeb"/>
      </w:pPr>
    </w:p>
    <w:p w:rsidR="0010491A" w:rsidRPr="0010491A" w:rsidRDefault="0010491A" w:rsidP="0010491A">
      <w:pPr>
        <w:pStyle w:val="NormalWeb"/>
        <w:rPr>
          <w:rFonts w:asciiTheme="minorHAnsi" w:hAnsiTheme="minorHAnsi"/>
          <w:sz w:val="28"/>
          <w:szCs w:val="28"/>
        </w:rPr>
      </w:pPr>
      <w:r w:rsidRPr="0010491A">
        <w:rPr>
          <w:rFonts w:asciiTheme="minorHAnsi" w:hAnsiTheme="minorHAnsi"/>
          <w:sz w:val="28"/>
          <w:szCs w:val="28"/>
        </w:rPr>
        <w:t>It starts out innocently enough. You sign up to get a Facebook account so you can keep in touch with distant relatives and a few friends. One chat turns to two, and then three. All too soon you learn how to turn off the chat so you can play a few games without being interrupted. You're hooked. There's no escaping it as you meet and greet new people building farms and fighting the Mafia. Then the hearts, smiles and hugs get passed around, and before you know what happened, you can't wake up in the morning without checking your email before getting your first cup of coffee. It's contagious, and you've caught the fever.</w:t>
      </w:r>
    </w:p>
    <w:p w:rsidR="0010491A" w:rsidRPr="0010491A" w:rsidRDefault="0010491A" w:rsidP="0010491A">
      <w:pPr>
        <w:rPr>
          <w:sz w:val="28"/>
          <w:szCs w:val="28"/>
          <w:lang w:val="en-US"/>
        </w:rPr>
      </w:pPr>
      <w:r w:rsidRPr="0010491A">
        <w:rPr>
          <w:sz w:val="28"/>
          <w:szCs w:val="28"/>
          <w:lang w:val="en-US"/>
        </w:rPr>
        <w:t>ok addiction should have you running for your life, but only after seeing what everyone else is up to for the day, and letting them know you won't be on for at least a week. Yea, right! Who are you kidding? You're as addicted to Facebook as everyone else. You just have one more status report to write, one more game to play, and one more link to post. Then you can take a real break from Facebook, and stare at the coffee pot, shaking from withdrawal, wondering how you're going to work at your computer and beat all those temptations that are interfering with your job anyway.</w:t>
      </w:r>
    </w:p>
    <w:p w:rsidR="0010491A" w:rsidRPr="0010491A" w:rsidRDefault="0010491A" w:rsidP="0010491A">
      <w:pPr>
        <w:rPr>
          <w:sz w:val="28"/>
          <w:szCs w:val="28"/>
          <w:lang w:val="en-US"/>
        </w:rPr>
      </w:pPr>
    </w:p>
    <w:p w:rsidR="0010491A" w:rsidRPr="0010491A" w:rsidRDefault="0010491A" w:rsidP="0010491A">
      <w:pPr>
        <w:rPr>
          <w:sz w:val="28"/>
          <w:szCs w:val="28"/>
          <w:lang w:val="en-US"/>
        </w:rPr>
      </w:pPr>
      <w:r w:rsidRPr="0010491A">
        <w:rPr>
          <w:sz w:val="28"/>
          <w:szCs w:val="28"/>
          <w:lang w:val="en-US"/>
        </w:rPr>
        <w:t>It's even worse when you need to do some research on the internet. There it is at the top of your screen, that little box that's only a click away. Quick! Switch gears and check your email before it's too late! Gotcha! Your inbox is filled with Facebook messages, replies to posts you've made or commented on, friends accepting your invitation from a few weeks or months ago, and friend requests from people who should definitely be on your inside circle for better networking capabilities. What are you going to do now?</w:t>
      </w:r>
    </w:p>
    <w:p w:rsidR="0010491A" w:rsidRPr="0010491A" w:rsidRDefault="0010491A" w:rsidP="0010491A">
      <w:pPr>
        <w:rPr>
          <w:sz w:val="28"/>
          <w:szCs w:val="28"/>
          <w:lang w:val="en-US"/>
        </w:rPr>
      </w:pPr>
    </w:p>
    <w:p w:rsidR="0010491A" w:rsidRPr="0010491A" w:rsidRDefault="0010491A" w:rsidP="0010491A">
      <w:pPr>
        <w:rPr>
          <w:sz w:val="28"/>
          <w:szCs w:val="28"/>
          <w:lang w:val="en-US"/>
        </w:rPr>
      </w:pPr>
      <w:r w:rsidRPr="0010491A">
        <w:rPr>
          <w:sz w:val="28"/>
          <w:szCs w:val="28"/>
          <w:lang w:val="en-US"/>
        </w:rPr>
        <w:lastRenderedPageBreak/>
        <w:t xml:space="preserve">Good move, as you calmly get up to stretch your legs and use the bathroom. It's probably time for a little snack too. Hey, that's a great idea! Why don't you call your mom who you haven't seen in a few weeks because of your all too busy schedule, and drive thirty miles across town to have lunch with her? You can catch up on all the latest family news without ever signing into Facebook, and enjoy a relaxing drive too. </w:t>
      </w:r>
    </w:p>
    <w:p w:rsidR="0010491A" w:rsidRPr="0010491A" w:rsidRDefault="0010491A" w:rsidP="0010491A">
      <w:pPr>
        <w:rPr>
          <w:sz w:val="28"/>
          <w:szCs w:val="28"/>
          <w:lang w:val="en-US"/>
        </w:rPr>
      </w:pPr>
    </w:p>
    <w:p w:rsidR="0010491A" w:rsidRDefault="0010491A" w:rsidP="0010491A">
      <w:pPr>
        <w:rPr>
          <w:sz w:val="28"/>
          <w:szCs w:val="28"/>
          <w:lang w:val="en-US"/>
        </w:rPr>
      </w:pPr>
      <w:r w:rsidRPr="0010491A">
        <w:rPr>
          <w:sz w:val="28"/>
          <w:szCs w:val="28"/>
          <w:lang w:val="en-US"/>
        </w:rPr>
        <w:t xml:space="preserve">As you greet your mom for the first time in weeks, she tells you she has a surprise for you. She brings you back to your old room that she's converted into an office and says, "I followed your advice and stayed anonymous. But I need you to help me figure out how to add you as a friend on my new Facebook account, and since you're already here, now </w:t>
      </w:r>
      <w:proofErr w:type="gramStart"/>
      <w:r w:rsidRPr="0010491A">
        <w:rPr>
          <w:sz w:val="28"/>
          <w:szCs w:val="28"/>
          <w:lang w:val="en-US"/>
        </w:rPr>
        <w:t>is</w:t>
      </w:r>
      <w:proofErr w:type="gramEnd"/>
      <w:r w:rsidRPr="0010491A">
        <w:rPr>
          <w:sz w:val="28"/>
          <w:szCs w:val="28"/>
          <w:lang w:val="en-US"/>
        </w:rPr>
        <w:t xml:space="preserve"> as good a time as any. Don't you think?"</w:t>
      </w:r>
    </w:p>
    <w:p w:rsidR="0010491A" w:rsidRDefault="0010491A" w:rsidP="0010491A">
      <w:pPr>
        <w:rPr>
          <w:color w:val="333333"/>
          <w:spacing w:val="30"/>
          <w:sz w:val="18"/>
          <w:szCs w:val="18"/>
        </w:rPr>
      </w:pPr>
      <w:r>
        <w:rPr>
          <w:color w:val="333333"/>
          <w:spacing w:val="30"/>
          <w:sz w:val="18"/>
          <w:szCs w:val="18"/>
        </w:rPr>
        <w:t xml:space="preserve">Source:M.J., Joachim. </w:t>
      </w:r>
      <w:proofErr w:type="gramStart"/>
      <w:r>
        <w:rPr>
          <w:color w:val="333333"/>
          <w:spacing w:val="30"/>
          <w:sz w:val="18"/>
          <w:szCs w:val="18"/>
        </w:rPr>
        <w:t>(n.d.).</w:t>
      </w:r>
      <w:proofErr w:type="gramEnd"/>
      <w:r>
        <w:rPr>
          <w:color w:val="333333"/>
          <w:spacing w:val="30"/>
          <w:sz w:val="18"/>
          <w:szCs w:val="18"/>
        </w:rPr>
        <w:t xml:space="preserve"> </w:t>
      </w:r>
      <w:proofErr w:type="gramStart"/>
      <w:r>
        <w:rPr>
          <w:i/>
          <w:iCs/>
          <w:color w:val="333333"/>
          <w:spacing w:val="30"/>
          <w:sz w:val="18"/>
          <w:szCs w:val="18"/>
        </w:rPr>
        <w:t>Facebook addiction</w:t>
      </w:r>
      <w:r>
        <w:rPr>
          <w:color w:val="333333"/>
          <w:spacing w:val="30"/>
          <w:sz w:val="18"/>
          <w:szCs w:val="18"/>
        </w:rPr>
        <w:t>.</w:t>
      </w:r>
      <w:proofErr w:type="gramEnd"/>
      <w:r>
        <w:rPr>
          <w:color w:val="333333"/>
          <w:spacing w:val="30"/>
          <w:sz w:val="18"/>
          <w:szCs w:val="18"/>
        </w:rPr>
        <w:t xml:space="preserve"> Retrieved from </w:t>
      </w:r>
    </w:p>
    <w:p w:rsidR="0010491A" w:rsidRDefault="00260DCC" w:rsidP="0010491A">
      <w:pPr>
        <w:ind w:left="720"/>
        <w:rPr>
          <w:color w:val="333333"/>
          <w:spacing w:val="30"/>
          <w:sz w:val="18"/>
          <w:szCs w:val="18"/>
        </w:rPr>
      </w:pPr>
      <w:hyperlink r:id="rId13" w:history="1">
        <w:r w:rsidR="0010491A" w:rsidRPr="00AB42C8">
          <w:rPr>
            <w:rStyle w:val="Hyperlink"/>
            <w:spacing w:val="30"/>
            <w:sz w:val="18"/>
            <w:szCs w:val="18"/>
          </w:rPr>
          <w:t>http://www.helium.com/items/1640208-facebook-applications-internet-addiction-facebook-games-social-networking-issues</w:t>
        </w:r>
      </w:hyperlink>
    </w:p>
    <w:p w:rsidR="0010491A" w:rsidRDefault="0010491A" w:rsidP="0010491A">
      <w:pPr>
        <w:rPr>
          <w:sz w:val="28"/>
          <w:szCs w:val="28"/>
          <w:lang w:val="en-US"/>
        </w:rPr>
      </w:pPr>
    </w:p>
    <w:p w:rsidR="005A3A52" w:rsidRDefault="005A3A52" w:rsidP="005A3A52">
      <w:pPr>
        <w:rPr>
          <w:sz w:val="28"/>
          <w:szCs w:val="28"/>
          <w:lang w:val="en-US"/>
        </w:rPr>
      </w:pPr>
    </w:p>
    <w:p w:rsidR="005A3A52" w:rsidRPr="00041FEF" w:rsidRDefault="005A3A52" w:rsidP="00C07777">
      <w:pPr>
        <w:rPr>
          <w:sz w:val="28"/>
          <w:szCs w:val="28"/>
          <w:lang w:val="en-US"/>
        </w:rPr>
      </w:pPr>
    </w:p>
    <w:sectPr w:rsidR="005A3A52" w:rsidRPr="00041FEF" w:rsidSect="0083124E">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E0B95"/>
    <w:multiLevelType w:val="hybridMultilevel"/>
    <w:tmpl w:val="0B8A2804"/>
    <w:lvl w:ilvl="0" w:tplc="05CCDFDE">
      <w:start w:val="1"/>
      <w:numFmt w:val="upp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51F161B9"/>
    <w:multiLevelType w:val="hybridMultilevel"/>
    <w:tmpl w:val="87704BEE"/>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5A606FE4"/>
    <w:multiLevelType w:val="hybridMultilevel"/>
    <w:tmpl w:val="2760E03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724931C7"/>
    <w:multiLevelType w:val="hybridMultilevel"/>
    <w:tmpl w:val="57CA691A"/>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082732"/>
    <w:rsid w:val="0000717E"/>
    <w:rsid w:val="00041FEF"/>
    <w:rsid w:val="00082732"/>
    <w:rsid w:val="0010491A"/>
    <w:rsid w:val="001D715F"/>
    <w:rsid w:val="002112E1"/>
    <w:rsid w:val="00222CDD"/>
    <w:rsid w:val="00260DCC"/>
    <w:rsid w:val="00263016"/>
    <w:rsid w:val="002B6362"/>
    <w:rsid w:val="002D58F1"/>
    <w:rsid w:val="00325C10"/>
    <w:rsid w:val="00344294"/>
    <w:rsid w:val="004A2574"/>
    <w:rsid w:val="004D0677"/>
    <w:rsid w:val="0057386A"/>
    <w:rsid w:val="005A3A52"/>
    <w:rsid w:val="005A6D5A"/>
    <w:rsid w:val="005D10F2"/>
    <w:rsid w:val="00601EB3"/>
    <w:rsid w:val="00631C9C"/>
    <w:rsid w:val="00636F45"/>
    <w:rsid w:val="00656E6F"/>
    <w:rsid w:val="006664FC"/>
    <w:rsid w:val="00673401"/>
    <w:rsid w:val="006A010B"/>
    <w:rsid w:val="006E61EC"/>
    <w:rsid w:val="00790AA1"/>
    <w:rsid w:val="00792621"/>
    <w:rsid w:val="007A7712"/>
    <w:rsid w:val="00812E63"/>
    <w:rsid w:val="0083124E"/>
    <w:rsid w:val="008A44D0"/>
    <w:rsid w:val="008D6F68"/>
    <w:rsid w:val="008F0931"/>
    <w:rsid w:val="00982ED9"/>
    <w:rsid w:val="00B15B8C"/>
    <w:rsid w:val="00BE6477"/>
    <w:rsid w:val="00C07777"/>
    <w:rsid w:val="00C84D88"/>
    <w:rsid w:val="00CA2039"/>
    <w:rsid w:val="00D762C6"/>
    <w:rsid w:val="00DB6B41"/>
    <w:rsid w:val="00DC3D5F"/>
    <w:rsid w:val="00DD40AB"/>
    <w:rsid w:val="00E91C12"/>
    <w:rsid w:val="00F002CA"/>
    <w:rsid w:val="00F139F2"/>
    <w:rsid w:val="00FE6FB5"/>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64FC"/>
    <w:rPr>
      <w:strike w:val="0"/>
      <w:dstrike w:val="0"/>
      <w:color w:val="0074E8"/>
      <w:u w:val="none"/>
      <w:effect w:val="none"/>
    </w:rPr>
  </w:style>
  <w:style w:type="paragraph" w:styleId="ListParagraph">
    <w:name w:val="List Paragraph"/>
    <w:basedOn w:val="Normal"/>
    <w:uiPriority w:val="34"/>
    <w:qFormat/>
    <w:rsid w:val="00222CDD"/>
    <w:pPr>
      <w:ind w:left="720"/>
      <w:contextualSpacing/>
    </w:pPr>
  </w:style>
  <w:style w:type="paragraph" w:styleId="NoSpacing">
    <w:name w:val="No Spacing"/>
    <w:link w:val="NoSpacingChar"/>
    <w:uiPriority w:val="1"/>
    <w:qFormat/>
    <w:rsid w:val="0083124E"/>
    <w:pPr>
      <w:spacing w:after="0" w:line="240" w:lineRule="auto"/>
    </w:pPr>
    <w:rPr>
      <w:lang w:val="en-US" w:eastAsia="en-US"/>
    </w:rPr>
  </w:style>
  <w:style w:type="character" w:customStyle="1" w:styleId="NoSpacingChar">
    <w:name w:val="No Spacing Char"/>
    <w:basedOn w:val="DefaultParagraphFont"/>
    <w:link w:val="NoSpacing"/>
    <w:uiPriority w:val="1"/>
    <w:rsid w:val="0083124E"/>
    <w:rPr>
      <w:lang w:val="en-US" w:eastAsia="en-US"/>
    </w:rPr>
  </w:style>
  <w:style w:type="paragraph" w:styleId="BalloonText">
    <w:name w:val="Balloon Text"/>
    <w:basedOn w:val="Normal"/>
    <w:link w:val="BalloonTextChar"/>
    <w:uiPriority w:val="99"/>
    <w:semiHidden/>
    <w:unhideWhenUsed/>
    <w:rsid w:val="00831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24E"/>
    <w:rPr>
      <w:rFonts w:ascii="Tahoma" w:hAnsi="Tahoma" w:cs="Tahoma"/>
      <w:sz w:val="16"/>
      <w:szCs w:val="16"/>
    </w:rPr>
  </w:style>
  <w:style w:type="character" w:styleId="FollowedHyperlink">
    <w:name w:val="FollowedHyperlink"/>
    <w:basedOn w:val="DefaultParagraphFont"/>
    <w:uiPriority w:val="99"/>
    <w:semiHidden/>
    <w:unhideWhenUsed/>
    <w:rsid w:val="005A3A52"/>
    <w:rPr>
      <w:color w:val="800080" w:themeColor="followedHyperlink"/>
      <w:u w:val="single"/>
    </w:rPr>
  </w:style>
  <w:style w:type="paragraph" w:styleId="NormalWeb">
    <w:name w:val="Normal (Web)"/>
    <w:basedOn w:val="Normal"/>
    <w:uiPriority w:val="99"/>
    <w:semiHidden/>
    <w:unhideWhenUsed/>
    <w:rsid w:val="001049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00257108">
      <w:bodyDiv w:val="1"/>
      <w:marLeft w:val="0"/>
      <w:marRight w:val="0"/>
      <w:marTop w:val="0"/>
      <w:marBottom w:val="0"/>
      <w:divBdr>
        <w:top w:val="none" w:sz="0" w:space="0" w:color="auto"/>
        <w:left w:val="none" w:sz="0" w:space="0" w:color="auto"/>
        <w:bottom w:val="none" w:sz="0" w:space="0" w:color="auto"/>
        <w:right w:val="none" w:sz="0" w:space="0" w:color="auto"/>
      </w:divBdr>
      <w:divsChild>
        <w:div w:id="1589149419">
          <w:marLeft w:val="0"/>
          <w:marRight w:val="0"/>
          <w:marTop w:val="0"/>
          <w:marBottom w:val="0"/>
          <w:divBdr>
            <w:top w:val="none" w:sz="0" w:space="0" w:color="auto"/>
            <w:left w:val="none" w:sz="0" w:space="0" w:color="auto"/>
            <w:bottom w:val="none" w:sz="0" w:space="0" w:color="auto"/>
            <w:right w:val="none" w:sz="0" w:space="0" w:color="auto"/>
          </w:divBdr>
          <w:divsChild>
            <w:div w:id="1557163031">
              <w:marLeft w:val="0"/>
              <w:marRight w:val="0"/>
              <w:marTop w:val="0"/>
              <w:marBottom w:val="0"/>
              <w:divBdr>
                <w:top w:val="none" w:sz="0" w:space="0" w:color="auto"/>
                <w:left w:val="none" w:sz="0" w:space="0" w:color="auto"/>
                <w:bottom w:val="none" w:sz="0" w:space="0" w:color="auto"/>
                <w:right w:val="none" w:sz="0" w:space="0" w:color="auto"/>
              </w:divBdr>
            </w:div>
            <w:div w:id="1764838688">
              <w:marLeft w:val="0"/>
              <w:marRight w:val="0"/>
              <w:marTop w:val="0"/>
              <w:marBottom w:val="0"/>
              <w:divBdr>
                <w:top w:val="none" w:sz="0" w:space="0" w:color="auto"/>
                <w:left w:val="none" w:sz="0" w:space="0" w:color="auto"/>
                <w:bottom w:val="none" w:sz="0" w:space="0" w:color="auto"/>
                <w:right w:val="none" w:sz="0" w:space="0" w:color="auto"/>
              </w:divBdr>
              <w:divsChild>
                <w:div w:id="154645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828954">
      <w:bodyDiv w:val="1"/>
      <w:marLeft w:val="0"/>
      <w:marRight w:val="0"/>
      <w:marTop w:val="0"/>
      <w:marBottom w:val="0"/>
      <w:divBdr>
        <w:top w:val="none" w:sz="0" w:space="0" w:color="auto"/>
        <w:left w:val="none" w:sz="0" w:space="0" w:color="auto"/>
        <w:bottom w:val="none" w:sz="0" w:space="0" w:color="auto"/>
        <w:right w:val="none" w:sz="0" w:space="0" w:color="auto"/>
      </w:divBdr>
      <w:divsChild>
        <w:div w:id="650450740">
          <w:marLeft w:val="0"/>
          <w:marRight w:val="0"/>
          <w:marTop w:val="0"/>
          <w:marBottom w:val="0"/>
          <w:divBdr>
            <w:top w:val="none" w:sz="0" w:space="0" w:color="auto"/>
            <w:left w:val="none" w:sz="0" w:space="0" w:color="auto"/>
            <w:bottom w:val="none" w:sz="0" w:space="0" w:color="auto"/>
            <w:right w:val="none" w:sz="0" w:space="0" w:color="auto"/>
          </w:divBdr>
          <w:divsChild>
            <w:div w:id="242641908">
              <w:marLeft w:val="0"/>
              <w:marRight w:val="0"/>
              <w:marTop w:val="0"/>
              <w:marBottom w:val="0"/>
              <w:divBdr>
                <w:top w:val="none" w:sz="0" w:space="0" w:color="auto"/>
                <w:left w:val="none" w:sz="0" w:space="0" w:color="auto"/>
                <w:bottom w:val="none" w:sz="0" w:space="0" w:color="auto"/>
                <w:right w:val="none" w:sz="0" w:space="0" w:color="auto"/>
              </w:divBdr>
              <w:divsChild>
                <w:div w:id="1092706314">
                  <w:marLeft w:val="0"/>
                  <w:marRight w:val="0"/>
                  <w:marTop w:val="0"/>
                  <w:marBottom w:val="0"/>
                  <w:divBdr>
                    <w:top w:val="none" w:sz="0" w:space="0" w:color="auto"/>
                    <w:left w:val="none" w:sz="0" w:space="0" w:color="auto"/>
                    <w:bottom w:val="none" w:sz="0" w:space="0" w:color="auto"/>
                    <w:right w:val="none" w:sz="0" w:space="0" w:color="auto"/>
                  </w:divBdr>
                  <w:divsChild>
                    <w:div w:id="163297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057897">
      <w:bodyDiv w:val="1"/>
      <w:marLeft w:val="0"/>
      <w:marRight w:val="0"/>
      <w:marTop w:val="0"/>
      <w:marBottom w:val="0"/>
      <w:divBdr>
        <w:top w:val="none" w:sz="0" w:space="0" w:color="auto"/>
        <w:left w:val="none" w:sz="0" w:space="0" w:color="auto"/>
        <w:bottom w:val="none" w:sz="0" w:space="0" w:color="auto"/>
        <w:right w:val="none" w:sz="0" w:space="0" w:color="auto"/>
      </w:divBdr>
      <w:divsChild>
        <w:div w:id="858273353">
          <w:marLeft w:val="0"/>
          <w:marRight w:val="0"/>
          <w:marTop w:val="0"/>
          <w:marBottom w:val="0"/>
          <w:divBdr>
            <w:top w:val="none" w:sz="0" w:space="0" w:color="auto"/>
            <w:left w:val="none" w:sz="0" w:space="0" w:color="auto"/>
            <w:bottom w:val="none" w:sz="0" w:space="0" w:color="auto"/>
            <w:right w:val="none" w:sz="0" w:space="0" w:color="auto"/>
          </w:divBdr>
          <w:divsChild>
            <w:div w:id="2051614639">
              <w:marLeft w:val="0"/>
              <w:marRight w:val="0"/>
              <w:marTop w:val="0"/>
              <w:marBottom w:val="0"/>
              <w:divBdr>
                <w:top w:val="none" w:sz="0" w:space="0" w:color="auto"/>
                <w:left w:val="none" w:sz="0" w:space="0" w:color="auto"/>
                <w:bottom w:val="none" w:sz="0" w:space="0" w:color="auto"/>
                <w:right w:val="none" w:sz="0" w:space="0" w:color="auto"/>
              </w:divBdr>
            </w:div>
            <w:div w:id="1729953953">
              <w:marLeft w:val="0"/>
              <w:marRight w:val="0"/>
              <w:marTop w:val="0"/>
              <w:marBottom w:val="0"/>
              <w:divBdr>
                <w:top w:val="none" w:sz="0" w:space="0" w:color="auto"/>
                <w:left w:val="none" w:sz="0" w:space="0" w:color="auto"/>
                <w:bottom w:val="none" w:sz="0" w:space="0" w:color="auto"/>
                <w:right w:val="none" w:sz="0" w:space="0" w:color="auto"/>
              </w:divBdr>
              <w:divsChild>
                <w:div w:id="206262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673242">
      <w:bodyDiv w:val="1"/>
      <w:marLeft w:val="0"/>
      <w:marRight w:val="0"/>
      <w:marTop w:val="0"/>
      <w:marBottom w:val="0"/>
      <w:divBdr>
        <w:top w:val="none" w:sz="0" w:space="0" w:color="auto"/>
        <w:left w:val="none" w:sz="0" w:space="0" w:color="auto"/>
        <w:bottom w:val="none" w:sz="0" w:space="0" w:color="auto"/>
        <w:right w:val="none" w:sz="0" w:space="0" w:color="auto"/>
      </w:divBdr>
      <w:divsChild>
        <w:div w:id="1288000433">
          <w:marLeft w:val="0"/>
          <w:marRight w:val="0"/>
          <w:marTop w:val="0"/>
          <w:marBottom w:val="0"/>
          <w:divBdr>
            <w:top w:val="none" w:sz="0" w:space="0" w:color="auto"/>
            <w:left w:val="none" w:sz="0" w:space="0" w:color="auto"/>
            <w:bottom w:val="none" w:sz="0" w:space="0" w:color="auto"/>
            <w:right w:val="none" w:sz="0" w:space="0" w:color="auto"/>
          </w:divBdr>
          <w:divsChild>
            <w:div w:id="2086800308">
              <w:marLeft w:val="0"/>
              <w:marRight w:val="0"/>
              <w:marTop w:val="0"/>
              <w:marBottom w:val="0"/>
              <w:divBdr>
                <w:top w:val="none" w:sz="0" w:space="0" w:color="auto"/>
                <w:left w:val="none" w:sz="0" w:space="0" w:color="auto"/>
                <w:bottom w:val="none" w:sz="0" w:space="0" w:color="auto"/>
                <w:right w:val="none" w:sz="0" w:space="0" w:color="auto"/>
              </w:divBdr>
            </w:div>
            <w:div w:id="1673026552">
              <w:marLeft w:val="0"/>
              <w:marRight w:val="0"/>
              <w:marTop w:val="0"/>
              <w:marBottom w:val="0"/>
              <w:divBdr>
                <w:top w:val="none" w:sz="0" w:space="0" w:color="auto"/>
                <w:left w:val="none" w:sz="0" w:space="0" w:color="auto"/>
                <w:bottom w:val="none" w:sz="0" w:space="0" w:color="auto"/>
                <w:right w:val="none" w:sz="0" w:space="0" w:color="auto"/>
              </w:divBdr>
              <w:divsChild>
                <w:div w:id="16587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cialnetworking.lovetoknow.com/Negative_Impact_of_Social_Networking_%09Sites" TargetMode="External"/><Relationship Id="rId13" Type="http://schemas.openxmlformats.org/officeDocument/2006/relationships/hyperlink" Target="http://www.helium.com/items/1640208-facebook-applications-internet-addiction-facebook-games-social-networking-issues" TargetMode="External"/><Relationship Id="rId3" Type="http://schemas.openxmlformats.org/officeDocument/2006/relationships/styles" Target="styles.xml"/><Relationship Id="rId7" Type="http://schemas.openxmlformats.org/officeDocument/2006/relationships/hyperlink" Target="http://www.articlesbase.com/security-articles/internet-boon-or-bane-of-the-21st-century-1390953.html" TargetMode="External"/><Relationship Id="rId12" Type="http://schemas.openxmlformats.org/officeDocument/2006/relationships/hyperlink" Target="http://www.medindia.net/news/Social-Networking-Sites-are-Distracting-Children-and-Affecting-Academic-Performance-77051-1.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helium.com/items/1631213-negatives-of-social-networking" TargetMode="External"/><Relationship Id="rId11" Type="http://schemas.openxmlformats.org/officeDocument/2006/relationships/hyperlink" Target="http://elearningconcepts.wordpress.com/2009/12/17/positive-and-negative-effects-in-the-use-of-social-networking-in-education/"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medindia.net/news/Social-Networking-Sites-are-Distracting-Children-and-Affecting-Academic-Performance-77051-1.htm" TargetMode="External"/><Relationship Id="rId4" Type="http://schemas.openxmlformats.org/officeDocument/2006/relationships/settings" Target="settings.xml"/><Relationship Id="rId9" Type="http://schemas.openxmlformats.org/officeDocument/2006/relationships/hyperlink" Target="http://www.helium.com/items/1640208-facebook-applications-internet-addiction-facebook-games-social-networking-issues"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5E72C8AABAB4A02A0D9CAAF69046A00"/>
        <w:category>
          <w:name w:val="General"/>
          <w:gallery w:val="placeholder"/>
        </w:category>
        <w:types>
          <w:type w:val="bbPlcHdr"/>
        </w:types>
        <w:behaviors>
          <w:behavior w:val="content"/>
        </w:behaviors>
        <w:guid w:val="{479ACE43-D44F-4492-9751-0DA6C1E60352}"/>
      </w:docPartPr>
      <w:docPartBody>
        <w:p w:rsidR="00E62A9C" w:rsidRDefault="000F0C2D" w:rsidP="000F0C2D">
          <w:pPr>
            <w:pStyle w:val="D5E72C8AABAB4A02A0D9CAAF69046A00"/>
          </w:pPr>
          <w:r>
            <w:rPr>
              <w:rFonts w:asciiTheme="majorHAnsi" w:eastAsiaTheme="majorEastAsia" w:hAnsiTheme="majorHAnsi" w:cstheme="majorBidi"/>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F0C2D"/>
    <w:rsid w:val="000F0C2D"/>
    <w:rsid w:val="00484C02"/>
    <w:rsid w:val="0089755A"/>
    <w:rsid w:val="00BE2B17"/>
    <w:rsid w:val="00CF46C9"/>
    <w:rsid w:val="00D167DC"/>
    <w:rsid w:val="00E62A9C"/>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A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1755C7A7E84778B8480A5590945CAF">
    <w:name w:val="B51755C7A7E84778B8480A5590945CAF"/>
    <w:rsid w:val="000F0C2D"/>
  </w:style>
  <w:style w:type="paragraph" w:customStyle="1" w:styleId="FBD2C0D28E6547BEB39A91BB22BC3F48">
    <w:name w:val="FBD2C0D28E6547BEB39A91BB22BC3F48"/>
    <w:rsid w:val="000F0C2D"/>
  </w:style>
  <w:style w:type="paragraph" w:customStyle="1" w:styleId="DC0E06A09F6F402086E63D26D2140DBE">
    <w:name w:val="DC0E06A09F6F402086E63D26D2140DBE"/>
    <w:rsid w:val="000F0C2D"/>
  </w:style>
  <w:style w:type="paragraph" w:customStyle="1" w:styleId="7CECB74EBA264EA99367BA7A923BC036">
    <w:name w:val="7CECB74EBA264EA99367BA7A923BC036"/>
    <w:rsid w:val="000F0C2D"/>
  </w:style>
  <w:style w:type="paragraph" w:customStyle="1" w:styleId="4365490A2F4747DE814B7A232C8863D8">
    <w:name w:val="4365490A2F4747DE814B7A232C8863D8"/>
    <w:rsid w:val="000F0C2D"/>
  </w:style>
  <w:style w:type="paragraph" w:customStyle="1" w:styleId="CE37D268F4114A64A24DEB9A5C064D0E">
    <w:name w:val="CE37D268F4114A64A24DEB9A5C064D0E"/>
    <w:rsid w:val="000F0C2D"/>
  </w:style>
  <w:style w:type="paragraph" w:customStyle="1" w:styleId="099F5C697F8D4C1A88A0F8BD4C6B64F8">
    <w:name w:val="099F5C697F8D4C1A88A0F8BD4C6B64F8"/>
    <w:rsid w:val="000F0C2D"/>
  </w:style>
  <w:style w:type="paragraph" w:customStyle="1" w:styleId="182EB334DD024F5CAF202DFDA80D5806">
    <w:name w:val="182EB334DD024F5CAF202DFDA80D5806"/>
    <w:rsid w:val="000F0C2D"/>
  </w:style>
  <w:style w:type="paragraph" w:customStyle="1" w:styleId="63E6795DB46E41EC8F6DB9244C8826AD">
    <w:name w:val="63E6795DB46E41EC8F6DB9244C8826AD"/>
    <w:rsid w:val="000F0C2D"/>
  </w:style>
  <w:style w:type="paragraph" w:customStyle="1" w:styleId="15A4967A434E41BF962A36A22FDFDFB9">
    <w:name w:val="15A4967A434E41BF962A36A22FDFDFB9"/>
    <w:rsid w:val="000F0C2D"/>
  </w:style>
  <w:style w:type="paragraph" w:customStyle="1" w:styleId="611C4D57F61245189C2FDDE43E73B459">
    <w:name w:val="611C4D57F61245189C2FDDE43E73B459"/>
    <w:rsid w:val="000F0C2D"/>
  </w:style>
  <w:style w:type="paragraph" w:customStyle="1" w:styleId="D5E72C8AABAB4A02A0D9CAAF69046A00">
    <w:name w:val="D5E72C8AABAB4A02A0D9CAAF69046A00"/>
    <w:rsid w:val="000F0C2D"/>
  </w:style>
  <w:style w:type="paragraph" w:customStyle="1" w:styleId="2737C44EE2334F158277CDC393AED83D">
    <w:name w:val="2737C44EE2334F158277CDC393AED83D"/>
    <w:rsid w:val="000F0C2D"/>
  </w:style>
  <w:style w:type="paragraph" w:customStyle="1" w:styleId="61A2518F3DA249C0B8F86A1D5D162C72">
    <w:name w:val="61A2518F3DA249C0B8F86A1D5D162C72"/>
    <w:rsid w:val="000F0C2D"/>
  </w:style>
  <w:style w:type="paragraph" w:customStyle="1" w:styleId="EA73CD10D69D4C76B90BBC6CEA4967BC">
    <w:name w:val="EA73CD10D69D4C76B90BBC6CEA4967BC"/>
    <w:rsid w:val="000F0C2D"/>
  </w:style>
  <w:style w:type="paragraph" w:customStyle="1" w:styleId="52E3EE82430A4BFCB63CB78E62B0D2C3">
    <w:name w:val="52E3EE82430A4BFCB63CB78E62B0D2C3"/>
    <w:rsid w:val="000F0C2D"/>
  </w:style>
  <w:style w:type="paragraph" w:customStyle="1" w:styleId="5A63748A9FCE40D99833693125AB8CF3">
    <w:name w:val="5A63748A9FCE40D99833693125AB8CF3"/>
    <w:rsid w:val="000F0C2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2011-01-24T00:00:00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1946</Words>
  <Characters>11098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How addiction to Facebook games affects RI Sec 2 students’ academic performances?</vt:lpstr>
    </vt:vector>
  </TitlesOfParts>
  <Company>Terence Lee’s PI, 1H</Company>
  <LinksUpToDate>false</LinksUpToDate>
  <CharactersWithSpaces>13018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addiction to Facebook games affects RI Sec 2 students’ academic performances?</dc:title>
  <dc:subject>Preliminary Ideas</dc:subject>
  <dc:creator>Terence Lee 1H</dc:creator>
  <cp:lastModifiedBy>COMPAQ</cp:lastModifiedBy>
  <cp:revision>6</cp:revision>
  <cp:lastPrinted>2011-01-27T13:32:00Z</cp:lastPrinted>
  <dcterms:created xsi:type="dcterms:W3CDTF">2011-01-28T14:21:00Z</dcterms:created>
  <dcterms:modified xsi:type="dcterms:W3CDTF">2011-01-30T01:31:00Z</dcterms:modified>
</cp:coreProperties>
</file>